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0505D" w14:textId="77777777" w:rsidR="00EA1B38" w:rsidRPr="00931504" w:rsidRDefault="00EA1B38" w:rsidP="00EA1B38">
      <w:pPr>
        <w:pStyle w:val="Nzev"/>
        <w:spacing w:before="6600"/>
        <w:ind w:right="-567"/>
        <w:rPr>
          <w:b/>
        </w:rPr>
      </w:pPr>
      <w:r>
        <w:fldChar w:fldCharType="begin"/>
      </w:r>
      <w:r>
        <w:instrText xml:space="preserve"> TITLE  \* Upper  \* MERGEFORMAT </w:instrText>
      </w:r>
      <w:r>
        <w:fldChar w:fldCharType="separate"/>
      </w:r>
      <w:r>
        <w:rPr>
          <w:b/>
        </w:rPr>
        <w:t>PROVÁDĚCÍ KONCEPT SW ŘEŠENÍ</w:t>
      </w:r>
      <w:r>
        <w:fldChar w:fldCharType="end"/>
      </w:r>
      <w:r>
        <w:rPr>
          <w:b/>
        </w:rPr>
        <w:t xml:space="preserve"> (PK)</w:t>
      </w:r>
    </w:p>
    <w:p w14:paraId="1A97A3FA" w14:textId="77777777" w:rsidR="00EA1B38" w:rsidRPr="00BB0F32" w:rsidRDefault="00EA1B38" w:rsidP="00EA1B38">
      <w:pPr>
        <w:spacing w:after="0"/>
        <w:rPr>
          <w:color w:val="1F497D" w:themeColor="text2"/>
          <w:sz w:val="28"/>
        </w:rPr>
      </w:pPr>
      <w:r w:rsidRPr="00BB0F32">
        <w:rPr>
          <w:color w:val="1F497D" w:themeColor="text2"/>
          <w:sz w:val="28"/>
        </w:rPr>
        <w:t xml:space="preserve">projektu </w:t>
      </w:r>
    </w:p>
    <w:p w14:paraId="467A7D65" w14:textId="77777777" w:rsidR="00EA1B38" w:rsidRPr="00BB0F32" w:rsidRDefault="00EA1B38" w:rsidP="00EA1B38">
      <w:pPr>
        <w:spacing w:after="0"/>
        <w:rPr>
          <w:color w:val="1F497D" w:themeColor="text2"/>
          <w:sz w:val="28"/>
          <w:szCs w:val="52"/>
        </w:rPr>
      </w:pPr>
      <w:r w:rsidRPr="00BB0F32">
        <w:rPr>
          <w:color w:val="1F497D" w:themeColor="text2"/>
          <w:sz w:val="28"/>
          <w:szCs w:val="52"/>
        </w:rPr>
        <w:t>Národní informační systém integrovaného záchranného systému (NIS IZS)</w:t>
      </w:r>
    </w:p>
    <w:p w14:paraId="642961C8" w14:textId="77777777" w:rsidR="00EA1B38" w:rsidRPr="00BB0F32" w:rsidRDefault="00EA1B38" w:rsidP="00EA1B38">
      <w:pPr>
        <w:spacing w:before="240" w:after="120"/>
        <w:rPr>
          <w:color w:val="1F497D" w:themeColor="text2"/>
          <w:sz w:val="28"/>
          <w:szCs w:val="52"/>
        </w:rPr>
      </w:pPr>
      <w:r w:rsidRPr="00BB0F32">
        <w:rPr>
          <w:color w:val="1F497D" w:themeColor="text2"/>
          <w:sz w:val="28"/>
          <w:szCs w:val="52"/>
        </w:rPr>
        <w:t>část</w:t>
      </w:r>
    </w:p>
    <w:p w14:paraId="22992A8C" w14:textId="77777777" w:rsidR="00EA1B38" w:rsidRPr="00D704A8" w:rsidRDefault="00EA1B38" w:rsidP="00EA1B38">
      <w:pPr>
        <w:spacing w:after="0"/>
        <w:rPr>
          <w:b/>
          <w:color w:val="1F497D" w:themeColor="text2"/>
          <w:sz w:val="52"/>
          <w:szCs w:val="52"/>
        </w:rPr>
      </w:pPr>
      <w:r>
        <w:rPr>
          <w:b/>
          <w:color w:val="1F497D" w:themeColor="text2"/>
          <w:sz w:val="52"/>
          <w:szCs w:val="52"/>
        </w:rPr>
        <w:t>F. Bezpečnostní projekt</w:t>
      </w:r>
    </w:p>
    <w:p w14:paraId="6901FE1F" w14:textId="77777777" w:rsidR="00EA1B38" w:rsidRPr="00BB0F32" w:rsidRDefault="00EA1B38" w:rsidP="00EA1B38">
      <w:pPr>
        <w:rPr>
          <w:color w:val="1F497D" w:themeColor="text2"/>
          <w:sz w:val="24"/>
        </w:rPr>
      </w:pPr>
    </w:p>
    <w:p w14:paraId="0C7ECD1F" w14:textId="77777777" w:rsidR="00EA1B38" w:rsidRDefault="00EA1B38" w:rsidP="00EA1B38">
      <w:pPr>
        <w:tabs>
          <w:tab w:val="left" w:pos="3686"/>
        </w:tabs>
        <w:ind w:left="3686" w:hanging="3686"/>
        <w:rPr>
          <w:color w:val="1F497D" w:themeColor="text2"/>
          <w:sz w:val="24"/>
        </w:rPr>
      </w:pPr>
      <w:r>
        <w:rPr>
          <w:color w:val="1F497D" w:themeColor="text2"/>
          <w:sz w:val="24"/>
        </w:rPr>
        <w:t>Dokument obsahuje:</w:t>
      </w:r>
      <w:r>
        <w:rPr>
          <w:color w:val="1F497D" w:themeColor="text2"/>
          <w:sz w:val="24"/>
        </w:rPr>
        <w:tab/>
        <w:t>Vymezení rozsahu projektu z hlediska bezpečnosti, specifikaci rizik, zajištění fyzické a komunikační, kybernetické a personální bezpečnosti a její testování a přehled bezpečnostní dokumentace.</w:t>
      </w:r>
    </w:p>
    <w:p w14:paraId="778FDA47" w14:textId="719535D0" w:rsidR="00EA1B38" w:rsidRPr="00BB0F32" w:rsidRDefault="00EA1B38" w:rsidP="00EA1B38">
      <w:pPr>
        <w:tabs>
          <w:tab w:val="left" w:pos="3686"/>
        </w:tabs>
        <w:rPr>
          <w:color w:val="1F497D" w:themeColor="text2"/>
          <w:sz w:val="24"/>
        </w:rPr>
      </w:pPr>
      <w:proofErr w:type="gramStart"/>
      <w:r w:rsidRPr="00BB0F32">
        <w:rPr>
          <w:color w:val="1F497D" w:themeColor="text2"/>
          <w:sz w:val="24"/>
        </w:rPr>
        <w:t>Verze:</w:t>
      </w:r>
      <w:r w:rsidRPr="00BB0F32">
        <w:rPr>
          <w:color w:val="1F497D" w:themeColor="text2"/>
          <w:sz w:val="24"/>
        </w:rPr>
        <w:tab/>
      </w:r>
      <w:r>
        <w:rPr>
          <w:color w:val="1F497D" w:themeColor="text2"/>
          <w:sz w:val="24"/>
        </w:rPr>
        <w:t>5.</w:t>
      </w:r>
      <w:del w:id="0" w:author="287286" w:date="2013-10-30T09:10:00Z">
        <w:r w:rsidR="00D5307F">
          <w:rPr>
            <w:color w:val="1F497D" w:themeColor="text2"/>
            <w:sz w:val="24"/>
          </w:rPr>
          <w:delText>0</w:delText>
        </w:r>
      </w:del>
      <w:ins w:id="1" w:author="287286" w:date="2013-10-30T09:10:00Z">
        <w:r>
          <w:rPr>
            <w:color w:val="1F497D" w:themeColor="text2"/>
            <w:sz w:val="24"/>
          </w:rPr>
          <w:t>1</w:t>
        </w:r>
      </w:ins>
      <w:proofErr w:type="gramEnd"/>
    </w:p>
    <w:p w14:paraId="64B5C296" w14:textId="77777777" w:rsidR="00EA1B38" w:rsidRDefault="00EA1B38" w:rsidP="00EA1B38">
      <w:pPr>
        <w:tabs>
          <w:tab w:val="left" w:pos="3686"/>
        </w:tabs>
        <w:rPr>
          <w:color w:val="1F497D" w:themeColor="text2"/>
          <w:sz w:val="24"/>
        </w:rPr>
      </w:pPr>
      <w:r>
        <w:rPr>
          <w:color w:val="1F497D" w:themeColor="text2"/>
          <w:sz w:val="24"/>
        </w:rPr>
        <w:t>Schválil za Dodavatele</w:t>
      </w:r>
      <w:r w:rsidRPr="00BB0F32">
        <w:rPr>
          <w:color w:val="1F497D" w:themeColor="text2"/>
          <w:sz w:val="24"/>
        </w:rPr>
        <w:t>:</w:t>
      </w:r>
      <w:r>
        <w:rPr>
          <w:color w:val="1F497D" w:themeColor="text2"/>
          <w:sz w:val="24"/>
        </w:rPr>
        <w:tab/>
        <w:t xml:space="preserve">Tomáš </w:t>
      </w:r>
      <w:proofErr w:type="spellStart"/>
      <w:r>
        <w:rPr>
          <w:color w:val="1F497D" w:themeColor="text2"/>
          <w:sz w:val="24"/>
        </w:rPr>
        <w:t>Faško</w:t>
      </w:r>
      <w:proofErr w:type="spellEnd"/>
    </w:p>
    <w:p w14:paraId="2BF6EACE" w14:textId="043E5B29" w:rsidR="00EA1B38" w:rsidRPr="00BB0F32" w:rsidRDefault="00EA1B38" w:rsidP="00EA1B38">
      <w:pPr>
        <w:tabs>
          <w:tab w:val="left" w:pos="3686"/>
        </w:tabs>
        <w:rPr>
          <w:color w:val="1F497D" w:themeColor="text2"/>
          <w:sz w:val="24"/>
        </w:rPr>
      </w:pPr>
      <w:r w:rsidRPr="00BB0F32">
        <w:rPr>
          <w:color w:val="1F497D" w:themeColor="text2"/>
          <w:sz w:val="24"/>
        </w:rPr>
        <w:t xml:space="preserve">Datum </w:t>
      </w:r>
      <w:r>
        <w:rPr>
          <w:color w:val="1F497D" w:themeColor="text2"/>
          <w:sz w:val="24"/>
        </w:rPr>
        <w:t>aktualizace</w:t>
      </w:r>
      <w:r w:rsidRPr="00BB0F32">
        <w:rPr>
          <w:color w:val="1F497D" w:themeColor="text2"/>
          <w:sz w:val="24"/>
        </w:rPr>
        <w:t>:</w:t>
      </w:r>
      <w:r w:rsidRPr="00BB0F32">
        <w:rPr>
          <w:color w:val="1F497D" w:themeColor="text2"/>
          <w:sz w:val="24"/>
        </w:rPr>
        <w:tab/>
      </w:r>
      <w:del w:id="2" w:author="287286" w:date="2013-10-30T09:10:00Z">
        <w:r w:rsidR="00D5307F">
          <w:rPr>
            <w:color w:val="1F497D" w:themeColor="text2"/>
            <w:sz w:val="24"/>
          </w:rPr>
          <w:delText>20</w:delText>
        </w:r>
      </w:del>
      <w:ins w:id="3" w:author="287286" w:date="2013-10-30T09:10:00Z">
        <w:r>
          <w:rPr>
            <w:color w:val="1F497D" w:themeColor="text2"/>
            <w:sz w:val="24"/>
          </w:rPr>
          <w:t>30</w:t>
        </w:r>
      </w:ins>
      <w:r>
        <w:rPr>
          <w:color w:val="1F497D" w:themeColor="text2"/>
          <w:sz w:val="24"/>
        </w:rPr>
        <w:t>/10/2013</w:t>
      </w:r>
    </w:p>
    <w:sdt>
      <w:sdtPr>
        <w:rPr>
          <w:rFonts w:eastAsiaTheme="minorHAnsi" w:cstheme="minorBidi"/>
          <w:color w:val="262626" w:themeColor="text1" w:themeTint="D9"/>
          <w:spacing w:val="0"/>
          <w:kern w:val="0"/>
          <w:sz w:val="22"/>
          <w:szCs w:val="22"/>
          <w:lang w:val="cs-CZ" w:eastAsia="en-US"/>
        </w:rPr>
        <w:id w:val="1371008079"/>
        <w:docPartObj>
          <w:docPartGallery w:val="Table of Contents"/>
          <w:docPartUnique/>
        </w:docPartObj>
      </w:sdtPr>
      <w:sdtEndPr>
        <w:rPr>
          <w:rFonts w:eastAsia="Calibri" w:cs="Times New Roman"/>
          <w:color w:val="262626"/>
        </w:rPr>
      </w:sdtEndPr>
      <w:sdtContent>
        <w:p w14:paraId="3A9AB368" w14:textId="77777777" w:rsidR="00EA1B38" w:rsidRDefault="00EA1B38" w:rsidP="00EA1B38">
          <w:pPr>
            <w:pStyle w:val="Nzev"/>
            <w:pageBreakBefore/>
            <w:spacing w:after="240"/>
          </w:pPr>
          <w:r w:rsidRPr="00953035">
            <w:rPr>
              <w:sz w:val="44"/>
            </w:rPr>
            <w:t>Obsah</w:t>
          </w:r>
        </w:p>
        <w:p w14:paraId="673BEB44" w14:textId="77777777" w:rsidR="00D5307F" w:rsidRDefault="00EA1B38" w:rsidP="00D5307F">
          <w:pPr>
            <w:pStyle w:val="Obsah1"/>
            <w:rPr>
              <w:del w:id="4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del w:id="5" w:author="287286" w:date="2013-10-30T09:10:00Z">
            <w:r w:rsidR="00C0470D">
              <w:fldChar w:fldCharType="begin"/>
            </w:r>
            <w:r w:rsidR="00C0470D">
              <w:delInstrText xml:space="preserve"> HYPERLINK \l "_Toc370077505" </w:delInstrText>
            </w:r>
            <w:r w:rsidR="00C0470D"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01.</w:delText>
            </w:r>
            <w:r w:rsidR="00D5307F">
              <w:rPr>
                <w:rFonts w:asciiTheme="minorHAnsi" w:eastAsiaTheme="minorEastAsia" w:hAnsiTheme="minorHAnsi"/>
                <w:noProof/>
                <w:color w:val="auto"/>
                <w:lang w:eastAsia="cs-CZ"/>
              </w:rPr>
              <w:tab/>
            </w:r>
            <w:r w:rsidR="00D5307F" w:rsidRPr="00B020C5">
              <w:rPr>
                <w:rStyle w:val="Hypertextovodkaz"/>
                <w:noProof/>
              </w:rPr>
              <w:delText>Metodika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_Toc370077505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noProof/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4</w:delText>
            </w:r>
            <w:r w:rsidR="00D5307F">
              <w:rPr>
                <w:noProof/>
                <w:webHidden/>
              </w:rPr>
              <w:fldChar w:fldCharType="end"/>
            </w:r>
            <w:r w:rsidR="00C0470D">
              <w:rPr>
                <w:noProof/>
              </w:rPr>
              <w:fldChar w:fldCharType="end"/>
            </w:r>
          </w:del>
        </w:p>
        <w:p w14:paraId="00BD7276" w14:textId="77777777" w:rsidR="00D5307F" w:rsidRDefault="00C0470D" w:rsidP="00D5307F">
          <w:pPr>
            <w:pStyle w:val="Obsah2"/>
            <w:rPr>
              <w:del w:id="6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7" w:author="287286" w:date="2013-10-30T09:10:00Z">
            <w:r>
              <w:fldChar w:fldCharType="begin"/>
            </w:r>
            <w:r>
              <w:delInstrText xml:space="preserve"> HYPERLINK \l "_Toc370077506"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Předpoklady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_Toc370077506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4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EDCDBC6" w14:textId="77777777" w:rsidR="00D5307F" w:rsidRDefault="00C0470D" w:rsidP="00D5307F">
          <w:pPr>
            <w:pStyle w:val="Obsah2"/>
            <w:rPr>
              <w:del w:id="8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9" w:author="287286" w:date="2013-10-30T09:10:00Z">
            <w:r>
              <w:fldChar w:fldCharType="begin"/>
            </w:r>
            <w:r>
              <w:delInstrText xml:space="preserve"> HYPERLINK \l "_Toc370077507"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Koncepce informační bezpečnosti NIS IZS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_Toc370077507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4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9E842FF" w14:textId="77777777" w:rsidR="00D5307F" w:rsidRDefault="00C0470D" w:rsidP="00D5307F">
          <w:pPr>
            <w:pStyle w:val="Obsah1"/>
            <w:rPr>
              <w:del w:id="10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11" w:author="287286" w:date="2013-10-30T09:10:00Z">
            <w:r>
              <w:fldChar w:fldCharType="begin"/>
            </w:r>
            <w:r>
              <w:delInstrText xml:space="preserve"> HYPERLINK \l "_Toc370077508"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02.</w:delText>
            </w:r>
            <w:r w:rsidR="00D5307F">
              <w:rPr>
                <w:rFonts w:asciiTheme="minorHAnsi" w:eastAsiaTheme="minorEastAsia" w:hAnsiTheme="minorHAnsi"/>
                <w:noProof/>
                <w:color w:val="auto"/>
                <w:lang w:eastAsia="cs-CZ"/>
              </w:rPr>
              <w:tab/>
            </w:r>
            <w:r w:rsidR="00D5307F" w:rsidRPr="00B020C5">
              <w:rPr>
                <w:rStyle w:val="Hypertextovodkaz"/>
                <w:noProof/>
              </w:rPr>
              <w:delText>Vymezení rozsahu NIS IZS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_Toc370077508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noProof/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6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E5F36FB" w14:textId="77777777" w:rsidR="00D5307F" w:rsidRDefault="00C0470D" w:rsidP="00D5307F">
          <w:pPr>
            <w:pStyle w:val="Obsah2"/>
            <w:rPr>
              <w:del w:id="12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13" w:author="287286" w:date="2013-10-30T09:10:00Z">
            <w:r>
              <w:fldChar w:fldCharType="begin"/>
            </w:r>
            <w:r>
              <w:delInstrText xml:space="preserve"> HYPERLINK \l "_Toc370077509"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Subjekty NIS IZS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_Toc370077509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6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05CD2F40" w14:textId="77777777" w:rsidR="00D5307F" w:rsidRDefault="00C0470D" w:rsidP="00D5307F">
          <w:pPr>
            <w:pStyle w:val="Obsah2"/>
            <w:rPr>
              <w:del w:id="14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15" w:author="287286" w:date="2013-10-30T09:10:00Z">
            <w:r>
              <w:fldChar w:fldCharType="begin"/>
            </w:r>
            <w:r>
              <w:delInstrText xml:space="preserve"> HYPERLINK \l "_Toc370077510"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Data NIS IZS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_Toc370077510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6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B9A6B97" w14:textId="77777777" w:rsidR="00D5307F" w:rsidRDefault="00C0470D" w:rsidP="00D5307F">
          <w:pPr>
            <w:pStyle w:val="Obsah3"/>
            <w:rPr>
              <w:del w:id="16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17" w:author="287286" w:date="2013-10-30T09:10:00Z">
            <w:r>
              <w:fldChar w:fldCharType="begin"/>
            </w:r>
            <w:r>
              <w:delInstrText xml:space="preserve"> HYPERLINK \l "_Toc370077511"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Provozní data NIS IZS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_Toc370077511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6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E1E4251" w14:textId="77777777" w:rsidR="00D5307F" w:rsidRDefault="00C0470D" w:rsidP="00D5307F">
          <w:pPr>
            <w:pStyle w:val="Obsah3"/>
            <w:rPr>
              <w:del w:id="18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19" w:author="287286" w:date="2013-10-30T09:10:00Z">
            <w:r>
              <w:fldChar w:fldCharType="begin"/>
            </w:r>
            <w:r>
              <w:delInstrText xml:space="preserve"> HYPERLINK \l "_Toc370077512"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Geografická data z veřejných zdrojů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_Toc370077512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6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9E2FBAF" w14:textId="77777777" w:rsidR="00D5307F" w:rsidRDefault="00C0470D" w:rsidP="00D5307F">
          <w:pPr>
            <w:pStyle w:val="Obsah3"/>
            <w:rPr>
              <w:del w:id="20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21" w:author="287286" w:date="2013-10-30T09:10:00Z">
            <w:r>
              <w:fldChar w:fldCharType="begin"/>
            </w:r>
            <w:r>
              <w:delInstrText xml:space="preserve"> HYPERLINK \l "_Toc370077513"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Geografická data z ostatních zdrojů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_Toc370077513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6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3DE55BF" w14:textId="77777777" w:rsidR="00D5307F" w:rsidRDefault="00C0470D" w:rsidP="00D5307F">
          <w:pPr>
            <w:pStyle w:val="Obsah3"/>
            <w:rPr>
              <w:del w:id="22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23" w:author="287286" w:date="2013-10-30T09:10:00Z">
            <w:r>
              <w:fldChar w:fldCharType="begin"/>
            </w:r>
            <w:r>
              <w:delInstrText xml:space="preserve"> HYPERLINK \l "_Toc370077514"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Data od vybraných poskytovatelů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_Toc370077514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6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38C4CD1" w14:textId="77777777" w:rsidR="00D5307F" w:rsidRDefault="00C0470D" w:rsidP="00D5307F">
          <w:pPr>
            <w:pStyle w:val="Obsah3"/>
            <w:rPr>
              <w:del w:id="24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25" w:author="287286" w:date="2013-10-30T09:10:00Z">
            <w:r>
              <w:fldChar w:fldCharType="begin"/>
            </w:r>
            <w:r>
              <w:delInstrText xml:space="preserve"> HYPERLINK \l "_Toc370077515"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Data pro správu NIS IZS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_Toc370077515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7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86BABE4" w14:textId="77777777" w:rsidR="00D5307F" w:rsidRDefault="00C0470D" w:rsidP="00D5307F">
          <w:pPr>
            <w:pStyle w:val="Obsah3"/>
            <w:rPr>
              <w:del w:id="26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27" w:author="287286" w:date="2013-10-30T09:10:00Z">
            <w:r>
              <w:fldChar w:fldCharType="begin"/>
            </w:r>
            <w:r>
              <w:delInstrText xml:space="preserve"> HYPERLINK \l "_Toc370077516"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Záznamy o provozu NIS IZS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_Toc370077516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7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5AE2BFC" w14:textId="77777777" w:rsidR="00D5307F" w:rsidRDefault="00C0470D" w:rsidP="00D5307F">
          <w:pPr>
            <w:pStyle w:val="Obsah2"/>
            <w:rPr>
              <w:del w:id="28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29" w:author="287286" w:date="2013-10-30T09:10:00Z">
            <w:r>
              <w:fldChar w:fldCharType="begin"/>
            </w:r>
            <w:r>
              <w:delInstrText xml:space="preserve"> HYPERLINK \l "_Toc370077517"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Software NIS IZS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_Toc370077517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7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5DA3A6F" w14:textId="77777777" w:rsidR="00D5307F" w:rsidRDefault="00C0470D" w:rsidP="00D5307F">
          <w:pPr>
            <w:pStyle w:val="Obsah2"/>
            <w:rPr>
              <w:del w:id="30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31" w:author="287286" w:date="2013-10-30T09:10:00Z">
            <w:r>
              <w:fldChar w:fldCharType="begin"/>
            </w:r>
            <w:r>
              <w:delInstrText xml:space="preserve"> HYPERLINK \l "_Toc370077518"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Hardware NIS IZS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_Toc370077518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7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000B700" w14:textId="77777777" w:rsidR="00D5307F" w:rsidRDefault="00C0470D" w:rsidP="00D5307F">
          <w:pPr>
            <w:pStyle w:val="Obsah2"/>
            <w:rPr>
              <w:del w:id="32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33" w:author="287286" w:date="2013-10-30T09:10:00Z">
            <w:r>
              <w:fldChar w:fldCharType="begin"/>
            </w:r>
            <w:r>
              <w:delInstrText xml:space="preserve"> HYPERLINK \l "_Toc370077519"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Lokality NIS IZS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_Toc370077519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7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6794C72" w14:textId="77777777" w:rsidR="00D5307F" w:rsidRDefault="00C0470D" w:rsidP="00D5307F">
          <w:pPr>
            <w:pStyle w:val="Obsah1"/>
            <w:rPr>
              <w:del w:id="34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35" w:author="287286" w:date="2013-10-30T09:10:00Z">
            <w:r>
              <w:fldChar w:fldCharType="begin"/>
            </w:r>
            <w:r>
              <w:delInstrText xml:space="preserve"> HYPERLINK \l "_Toc370077520"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03.</w:delText>
            </w:r>
            <w:r w:rsidR="00D5307F">
              <w:rPr>
                <w:rFonts w:asciiTheme="minorHAnsi" w:eastAsiaTheme="minorEastAsia" w:hAnsiTheme="minorHAnsi"/>
                <w:noProof/>
                <w:color w:val="auto"/>
                <w:lang w:eastAsia="cs-CZ"/>
              </w:rPr>
              <w:tab/>
            </w:r>
            <w:r w:rsidR="00D5307F" w:rsidRPr="00B020C5">
              <w:rPr>
                <w:rStyle w:val="Hypertextovodkaz"/>
                <w:noProof/>
              </w:rPr>
              <w:delText>Řízení rizik NIS IZS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_Toc370077520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noProof/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8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6769C43" w14:textId="77777777" w:rsidR="00D5307F" w:rsidRDefault="00C0470D" w:rsidP="00D5307F">
          <w:pPr>
            <w:pStyle w:val="Obsah2"/>
            <w:rPr>
              <w:del w:id="36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37" w:author="287286" w:date="2013-10-30T09:10:00Z">
            <w:r>
              <w:fldChar w:fldCharType="begin"/>
            </w:r>
            <w:r>
              <w:delInstrText xml:space="preserve"> HYPERLINK \l "_Toc370077521"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Identifikace a klasifikace rizik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_Toc370077521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8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F5590ED" w14:textId="77777777" w:rsidR="00D5307F" w:rsidRDefault="00C0470D" w:rsidP="00D5307F">
          <w:pPr>
            <w:pStyle w:val="Obsah2"/>
            <w:rPr>
              <w:del w:id="38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39" w:author="287286" w:date="2013-10-30T09:10:00Z">
            <w:r>
              <w:fldChar w:fldCharType="begin"/>
            </w:r>
            <w:r>
              <w:delInstrText xml:space="preserve"> HYPERLINK \l "_Toc370077522"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Hodnocení rizik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_Toc370077522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9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0A5C518" w14:textId="77777777" w:rsidR="00D5307F" w:rsidRDefault="00C0470D" w:rsidP="00D5307F">
          <w:pPr>
            <w:pStyle w:val="Obsah2"/>
            <w:rPr>
              <w:del w:id="40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41" w:author="287286" w:date="2013-10-30T09:10:00Z">
            <w:r>
              <w:fldChar w:fldCharType="begin"/>
            </w:r>
            <w:r>
              <w:delInstrText xml:space="preserve"> HYPERLINK \l "_Toc370077523"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Zvládání rizik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_Toc370077523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9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286D9E6" w14:textId="77777777" w:rsidR="00D5307F" w:rsidRDefault="00C0470D" w:rsidP="00D5307F">
          <w:pPr>
            <w:pStyle w:val="Obsah1"/>
            <w:rPr>
              <w:del w:id="42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43" w:author="287286" w:date="2013-10-30T09:10:00Z">
            <w:r>
              <w:fldChar w:fldCharType="begin"/>
            </w:r>
            <w:r>
              <w:delInstrText xml:space="preserve"> HYPERLINK \l "_Toc370077524"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04.</w:delText>
            </w:r>
            <w:r w:rsidR="00D5307F">
              <w:rPr>
                <w:rFonts w:asciiTheme="minorHAnsi" w:eastAsiaTheme="minorEastAsia" w:hAnsiTheme="minorHAnsi"/>
                <w:noProof/>
                <w:color w:val="auto"/>
                <w:lang w:eastAsia="cs-CZ"/>
              </w:rPr>
              <w:tab/>
            </w:r>
            <w:r w:rsidR="00D5307F" w:rsidRPr="00B020C5">
              <w:rPr>
                <w:rStyle w:val="Hypertextovodkaz"/>
                <w:noProof/>
              </w:rPr>
              <w:delText>Fyzická bezpečnost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_Toc370077524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noProof/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11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A621E87" w14:textId="77777777" w:rsidR="00D5307F" w:rsidRDefault="00C0470D" w:rsidP="00D5307F">
          <w:pPr>
            <w:pStyle w:val="Obsah2"/>
            <w:rPr>
              <w:del w:id="44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45" w:author="287286" w:date="2013-10-30T09:10:00Z">
            <w:r>
              <w:fldChar w:fldCharType="begin"/>
            </w:r>
            <w:r>
              <w:delInstrText xml:space="preserve"> HYPERLINK \l "_Toc370077525"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Fyzická bezpečnost DC NIS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_Toc370077525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11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139EFF2" w14:textId="77777777" w:rsidR="00D5307F" w:rsidRDefault="00C0470D" w:rsidP="00D5307F">
          <w:pPr>
            <w:pStyle w:val="Obsah2"/>
            <w:rPr>
              <w:del w:id="46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47" w:author="287286" w:date="2013-10-30T09:10:00Z">
            <w:r>
              <w:fldChar w:fldCharType="begin"/>
            </w:r>
            <w:r>
              <w:delInstrText xml:space="preserve"> HYPERLINK \l "_Toc370077526"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Fyzická bezpečnost KDC NIS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_Toc370077526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12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6B6D4A8" w14:textId="77777777" w:rsidR="00D5307F" w:rsidRDefault="00C0470D" w:rsidP="00D5307F">
          <w:pPr>
            <w:pStyle w:val="Obsah2"/>
            <w:rPr>
              <w:del w:id="48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49" w:author="287286" w:date="2013-10-30T09:10:00Z">
            <w:r>
              <w:fldChar w:fldCharType="begin"/>
            </w:r>
            <w:r>
              <w:delInstrText xml:space="preserve"> HYPERLINK \l "_Toc370077527"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Fyzická bezpečnost zařízení NIS IZS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_Toc370077527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12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F08FE47" w14:textId="77777777" w:rsidR="00D5307F" w:rsidRDefault="00C0470D" w:rsidP="00D5307F">
          <w:pPr>
            <w:pStyle w:val="Obsah1"/>
            <w:rPr>
              <w:del w:id="50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51" w:author="287286" w:date="2013-10-30T09:10:00Z">
            <w:r>
              <w:fldChar w:fldCharType="begin"/>
            </w:r>
            <w:r>
              <w:delInstrText xml:space="preserve"> HYPERLINK \l "_Toc370077528"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05.</w:delText>
            </w:r>
            <w:r w:rsidR="00D5307F">
              <w:rPr>
                <w:rFonts w:asciiTheme="minorHAnsi" w:eastAsiaTheme="minorEastAsia" w:hAnsiTheme="minorHAnsi"/>
                <w:noProof/>
                <w:color w:val="auto"/>
                <w:lang w:eastAsia="cs-CZ"/>
              </w:rPr>
              <w:tab/>
            </w:r>
            <w:r w:rsidR="00D5307F" w:rsidRPr="00B020C5">
              <w:rPr>
                <w:rStyle w:val="Hypertextovodkaz"/>
                <w:noProof/>
              </w:rPr>
              <w:delText>Technická a komunikační bezpečnost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_Toc370077528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noProof/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14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70FF46A" w14:textId="77777777" w:rsidR="00D5307F" w:rsidRDefault="00C0470D" w:rsidP="00D5307F">
          <w:pPr>
            <w:pStyle w:val="Obsah2"/>
            <w:rPr>
              <w:del w:id="52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53" w:author="287286" w:date="2013-10-30T09:10:00Z">
            <w:r>
              <w:fldChar w:fldCharType="begin"/>
            </w:r>
            <w:r>
              <w:delInstrText xml:space="preserve"> HYPERLINK \l "_Toc370077529"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Bezpečnost sítí v DC a KDC NIS IZS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_Toc370077529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14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A203B7B" w14:textId="77777777" w:rsidR="00D5307F" w:rsidRDefault="00C0470D" w:rsidP="00D5307F">
          <w:pPr>
            <w:pStyle w:val="Obsah2"/>
            <w:rPr>
              <w:del w:id="54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55" w:author="287286" w:date="2013-10-30T09:10:00Z">
            <w:r>
              <w:fldChar w:fldCharType="begin"/>
            </w:r>
            <w:r>
              <w:delInstrText xml:space="preserve"> HYPERLINK \l "_Toc370077530"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Bezpečnost propojení mezi komponentami NIS IZS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_Toc370077530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14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196C7A2" w14:textId="77777777" w:rsidR="00D5307F" w:rsidRDefault="00C0470D" w:rsidP="00D5307F">
          <w:pPr>
            <w:pStyle w:val="Obsah2"/>
            <w:rPr>
              <w:del w:id="56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57" w:author="287286" w:date="2013-10-30T09:10:00Z">
            <w:r>
              <w:fldChar w:fldCharType="begin"/>
            </w:r>
            <w:r>
              <w:delInstrText xml:space="preserve"> HYPERLINK \l "_Toc370077531"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Bezpečnost připojení cizích zařízení k NIS IZS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_Toc370077531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17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075658C" w14:textId="77777777" w:rsidR="00D5307F" w:rsidRDefault="00C0470D" w:rsidP="00D5307F">
          <w:pPr>
            <w:pStyle w:val="Obsah2"/>
            <w:rPr>
              <w:del w:id="58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59" w:author="287286" w:date="2013-10-30T09:10:00Z">
            <w:r>
              <w:fldChar w:fldCharType="begin"/>
            </w:r>
            <w:r>
              <w:delInstrText xml:space="preserve"> HYPERLINK \l "_Toc370077532"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Bezpečnost připojení vlastních zařízení k NIS IZS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_Toc370077532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18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2C58194" w14:textId="77777777" w:rsidR="00D5307F" w:rsidRDefault="00C0470D" w:rsidP="00D5307F">
          <w:pPr>
            <w:pStyle w:val="Obsah2"/>
            <w:rPr>
              <w:del w:id="60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61" w:author="287286" w:date="2013-10-30T09:10:00Z">
            <w:r>
              <w:fldChar w:fldCharType="begin"/>
            </w:r>
            <w:r>
              <w:delInstrText xml:space="preserve"> HYPERLINK \l "_Toc370077533"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Bezpečnost záložního propojení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_Toc370077533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19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0E08DCD1" w14:textId="77777777" w:rsidR="00D5307F" w:rsidRDefault="00C0470D" w:rsidP="00D5307F">
          <w:pPr>
            <w:pStyle w:val="Obsah2"/>
            <w:rPr>
              <w:del w:id="62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63" w:author="287286" w:date="2013-10-30T09:10:00Z">
            <w:r>
              <w:fldChar w:fldCharType="begin"/>
            </w:r>
            <w:r>
              <w:delInstrText xml:space="preserve"> HYPERLINK \l "_Toc370077534"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Připojení do Internetu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_Toc370077534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20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050BED6F" w14:textId="77777777" w:rsidR="00D5307F" w:rsidRDefault="00C0470D" w:rsidP="00D5307F">
          <w:pPr>
            <w:pStyle w:val="Obsah2"/>
            <w:rPr>
              <w:del w:id="64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65" w:author="287286" w:date="2013-10-30T09:10:00Z">
            <w:r>
              <w:fldChar w:fldCharType="begin"/>
            </w:r>
            <w:r>
              <w:delInstrText xml:space="preserve"> HYPERLINK \l "_Toc370077535"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Řízení privilegovaného přístupu k systému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_Toc370077535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21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5A074F2" w14:textId="77777777" w:rsidR="00D5307F" w:rsidRDefault="00C0470D" w:rsidP="00D5307F">
          <w:pPr>
            <w:pStyle w:val="Obsah2"/>
            <w:rPr>
              <w:del w:id="66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67" w:author="287286" w:date="2013-10-30T09:10:00Z">
            <w:r>
              <w:fldChar w:fldCharType="begin"/>
            </w:r>
            <w:r>
              <w:delInstrText xml:space="preserve"> HYPERLINK \l "_Toc370077536"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Řízení změn v systému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_Toc370077536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21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7B3358A" w14:textId="77777777" w:rsidR="00D5307F" w:rsidRDefault="00C0470D" w:rsidP="00D5307F">
          <w:pPr>
            <w:pStyle w:val="Obsah2"/>
            <w:rPr>
              <w:del w:id="68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69" w:author="287286" w:date="2013-10-30T09:10:00Z">
            <w:r>
              <w:lastRenderedPageBreak/>
              <w:fldChar w:fldCharType="begin"/>
            </w:r>
            <w:r>
              <w:delInstrText xml:space="preserve"> HYPERLINK \l "_Toc370077537"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Správa systému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_Toc370077537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22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119CFDD" w14:textId="77777777" w:rsidR="00D5307F" w:rsidRDefault="00C0470D" w:rsidP="00D5307F">
          <w:pPr>
            <w:pStyle w:val="Obsah2"/>
            <w:rPr>
              <w:del w:id="70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71" w:author="287286" w:date="2013-10-30T09:10:00Z">
            <w:r>
              <w:fldChar w:fldCharType="begin"/>
            </w:r>
            <w:r>
              <w:delInstrText xml:space="preserve"> HYPERLINK \l "_Toc370077538"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Řízení kontinuity a obnova po havárii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_Toc370077538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22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6483E3B" w14:textId="77777777" w:rsidR="00D5307F" w:rsidRDefault="00C0470D" w:rsidP="00D5307F">
          <w:pPr>
            <w:pStyle w:val="Obsah1"/>
            <w:rPr>
              <w:del w:id="72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73" w:author="287286" w:date="2013-10-30T09:10:00Z">
            <w:r>
              <w:fldChar w:fldCharType="begin"/>
            </w:r>
            <w:r>
              <w:delInstrText xml:space="preserve"> HYPERLINK \l "_Toc370077539"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06.</w:delText>
            </w:r>
            <w:r w:rsidR="00D5307F">
              <w:rPr>
                <w:rFonts w:asciiTheme="minorHAnsi" w:eastAsiaTheme="minorEastAsia" w:hAnsiTheme="minorHAnsi"/>
                <w:noProof/>
                <w:color w:val="auto"/>
                <w:lang w:eastAsia="cs-CZ"/>
              </w:rPr>
              <w:tab/>
            </w:r>
            <w:r w:rsidR="00D5307F" w:rsidRPr="00B020C5">
              <w:rPr>
                <w:rStyle w:val="Hypertextovodkaz"/>
                <w:noProof/>
              </w:rPr>
              <w:delText>Kybernetická bezpečnost NIS IZS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_Toc370077539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noProof/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24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0C883B52" w14:textId="77777777" w:rsidR="00D5307F" w:rsidRDefault="00C0470D" w:rsidP="00D5307F">
          <w:pPr>
            <w:pStyle w:val="Obsah2"/>
            <w:rPr>
              <w:del w:id="74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75" w:author="287286" w:date="2013-10-30T09:10:00Z">
            <w:r>
              <w:fldChar w:fldCharType="begin"/>
            </w:r>
            <w:r>
              <w:delInstrText xml:space="preserve"> HYPERLINK \l "_Toc370077540"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Bezpečnostní monitoring NIS IZS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_Toc370077540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24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158831E" w14:textId="77777777" w:rsidR="00D5307F" w:rsidRDefault="00C0470D" w:rsidP="00D5307F">
          <w:pPr>
            <w:pStyle w:val="Obsah2"/>
            <w:rPr>
              <w:del w:id="76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77" w:author="287286" w:date="2013-10-30T09:10:00Z">
            <w:r>
              <w:fldChar w:fldCharType="begin"/>
            </w:r>
            <w:r>
              <w:delInstrText xml:space="preserve"> HYPERLINK \l "_Toc370077541"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Ochrana proti virům a škodlivému kódu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_Toc370077541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26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BAAF6EF" w14:textId="77777777" w:rsidR="00D5307F" w:rsidRDefault="00C0470D" w:rsidP="00D5307F">
          <w:pPr>
            <w:pStyle w:val="Obsah2"/>
            <w:rPr>
              <w:del w:id="78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79" w:author="287286" w:date="2013-10-30T09:10:00Z">
            <w:r>
              <w:fldChar w:fldCharType="begin"/>
            </w:r>
            <w:r>
              <w:delInstrText xml:space="preserve"> HYPERLINK \l "_Toc370077542"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Analýza technických zranitelností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_Toc370077542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26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08CFEAEC" w14:textId="77777777" w:rsidR="00D5307F" w:rsidRDefault="00C0470D" w:rsidP="00D5307F">
          <w:pPr>
            <w:pStyle w:val="Obsah2"/>
            <w:rPr>
              <w:del w:id="80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81" w:author="287286" w:date="2013-10-30T09:10:00Z">
            <w:r>
              <w:fldChar w:fldCharType="begin"/>
            </w:r>
            <w:r>
              <w:delInstrText xml:space="preserve"> HYPERLINK \l "_Toc370077543"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Zálohování a archivace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_Toc370077543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26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B7406C6" w14:textId="77777777" w:rsidR="00D5307F" w:rsidRDefault="00C0470D" w:rsidP="00D5307F">
          <w:pPr>
            <w:pStyle w:val="Obsah1"/>
            <w:rPr>
              <w:del w:id="82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83" w:author="287286" w:date="2013-10-30T09:10:00Z">
            <w:r>
              <w:fldChar w:fldCharType="begin"/>
            </w:r>
            <w:r>
              <w:delInstrText xml:space="preserve"> HYPERLINK \l "_Toc370077544"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07.</w:delText>
            </w:r>
            <w:r w:rsidR="00D5307F">
              <w:rPr>
                <w:rFonts w:asciiTheme="minorHAnsi" w:eastAsiaTheme="minorEastAsia" w:hAnsiTheme="minorHAnsi"/>
                <w:noProof/>
                <w:color w:val="auto"/>
                <w:lang w:eastAsia="cs-CZ"/>
              </w:rPr>
              <w:tab/>
            </w:r>
            <w:r w:rsidR="00D5307F" w:rsidRPr="00B020C5">
              <w:rPr>
                <w:rStyle w:val="Hypertextovodkaz"/>
                <w:noProof/>
              </w:rPr>
              <w:delText>Personální a organizační bezpečnost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_Toc370077544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noProof/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28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D34A5C2" w14:textId="77777777" w:rsidR="00D5307F" w:rsidRDefault="00C0470D" w:rsidP="00D5307F">
          <w:pPr>
            <w:pStyle w:val="Obsah2"/>
            <w:rPr>
              <w:del w:id="84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85" w:author="287286" w:date="2013-10-30T09:10:00Z">
            <w:r>
              <w:fldChar w:fldCharType="begin"/>
            </w:r>
            <w:r>
              <w:delInstrText xml:space="preserve"> HYPERLINK \l "_Toc370077545"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Personální bezpečnost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_Toc370077545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28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07C7D66D" w14:textId="77777777" w:rsidR="00D5307F" w:rsidRDefault="00C0470D" w:rsidP="00D5307F">
          <w:pPr>
            <w:pStyle w:val="Obsah2"/>
            <w:rPr>
              <w:del w:id="86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87" w:author="287286" w:date="2013-10-30T09:10:00Z">
            <w:r>
              <w:fldChar w:fldCharType="begin"/>
            </w:r>
            <w:r>
              <w:delInstrText xml:space="preserve"> HYPERLINK \l "_Toc370077546"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Organizace bezpečnosti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_Toc370077546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29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879CA00" w14:textId="77777777" w:rsidR="00D5307F" w:rsidRDefault="00C0470D" w:rsidP="00D5307F">
          <w:pPr>
            <w:pStyle w:val="Obsah2"/>
            <w:rPr>
              <w:del w:id="88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89" w:author="287286" w:date="2013-10-30T09:10:00Z">
            <w:r>
              <w:fldChar w:fldCharType="begin"/>
            </w:r>
            <w:r>
              <w:delInstrText xml:space="preserve"> HYPERLINK \l "_Toc370077547"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Řízení bezpečnostních incidentů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_Toc370077547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29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3471089" w14:textId="77777777" w:rsidR="00D5307F" w:rsidRDefault="00C0470D" w:rsidP="00D5307F">
          <w:pPr>
            <w:pStyle w:val="Obsah1"/>
            <w:rPr>
              <w:del w:id="90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91" w:author="287286" w:date="2013-10-30T09:10:00Z">
            <w:r>
              <w:fldChar w:fldCharType="begin"/>
            </w:r>
            <w:r>
              <w:delInstrText xml:space="preserve"> HYPERLINK \l "_Toc370077548"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08.</w:delText>
            </w:r>
            <w:r w:rsidR="00D5307F">
              <w:rPr>
                <w:rFonts w:asciiTheme="minorHAnsi" w:eastAsiaTheme="minorEastAsia" w:hAnsiTheme="minorHAnsi"/>
                <w:noProof/>
                <w:color w:val="auto"/>
                <w:lang w:eastAsia="cs-CZ"/>
              </w:rPr>
              <w:tab/>
            </w:r>
            <w:r w:rsidR="00D5307F" w:rsidRPr="00B020C5">
              <w:rPr>
                <w:rStyle w:val="Hypertextovodkaz"/>
                <w:noProof/>
              </w:rPr>
              <w:delText>Testování bezpečnosti NIS IZS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_Toc370077548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noProof/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30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8520388" w14:textId="77777777" w:rsidR="00D5307F" w:rsidRDefault="00C0470D" w:rsidP="00D5307F">
          <w:pPr>
            <w:pStyle w:val="Obsah2"/>
            <w:rPr>
              <w:del w:id="92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93" w:author="287286" w:date="2013-10-30T09:10:00Z">
            <w:r>
              <w:fldChar w:fldCharType="begin"/>
            </w:r>
            <w:r>
              <w:delInstrText xml:space="preserve"> HYPERLINK \l "_Toc370077549"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Testování bezpečnosti aplikací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_Toc370077549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30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D5E2EE0" w14:textId="77777777" w:rsidR="00D5307F" w:rsidRDefault="00C0470D" w:rsidP="00D5307F">
          <w:pPr>
            <w:pStyle w:val="Obsah2"/>
            <w:rPr>
              <w:del w:id="94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95" w:author="287286" w:date="2013-10-30T09:10:00Z">
            <w:r>
              <w:fldChar w:fldCharType="begin"/>
            </w:r>
            <w:r>
              <w:delInstrText xml:space="preserve"> HYPERLINK \l "_Toc370077550"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Testování bezpečnosti infrastruktury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_Toc370077550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31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139499A" w14:textId="77777777" w:rsidR="00D5307F" w:rsidRDefault="00C0470D" w:rsidP="00D5307F">
          <w:pPr>
            <w:pStyle w:val="Obsah2"/>
            <w:rPr>
              <w:del w:id="96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97" w:author="287286" w:date="2013-10-30T09:10:00Z">
            <w:r>
              <w:fldChar w:fldCharType="begin"/>
            </w:r>
            <w:r>
              <w:delInstrText xml:space="preserve"> HYPERLINK \l "_Toc370077551"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Kontroly souladu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_Toc370077551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34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DC96719" w14:textId="77777777" w:rsidR="00D5307F" w:rsidRDefault="00C0470D" w:rsidP="00D5307F">
          <w:pPr>
            <w:pStyle w:val="Obsah1"/>
            <w:rPr>
              <w:del w:id="98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99" w:author="287286" w:date="2013-10-30T09:10:00Z">
            <w:r>
              <w:fldChar w:fldCharType="begin"/>
            </w:r>
            <w:r>
              <w:delInstrText xml:space="preserve"> HYPERLINK \l "_Toc370077552"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09.</w:delText>
            </w:r>
            <w:r w:rsidR="00D5307F">
              <w:rPr>
                <w:rFonts w:asciiTheme="minorHAnsi" w:eastAsiaTheme="minorEastAsia" w:hAnsiTheme="minorHAnsi"/>
                <w:noProof/>
                <w:color w:val="auto"/>
                <w:lang w:eastAsia="cs-CZ"/>
              </w:rPr>
              <w:tab/>
            </w:r>
            <w:r w:rsidR="00D5307F" w:rsidRPr="00B020C5">
              <w:rPr>
                <w:rStyle w:val="Hypertextovodkaz"/>
                <w:noProof/>
              </w:rPr>
              <w:delText>Bezpečnostní dokumentace pro provoz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_Toc370077552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noProof/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35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284EEDE" w14:textId="77777777" w:rsidR="00D5307F" w:rsidRDefault="00C0470D" w:rsidP="00D5307F">
          <w:pPr>
            <w:pStyle w:val="Obsah1"/>
            <w:rPr>
              <w:del w:id="100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101" w:author="287286" w:date="2013-10-30T09:10:00Z">
            <w:r>
              <w:fldChar w:fldCharType="begin"/>
            </w:r>
            <w:r>
              <w:delInstrText xml:space="preserve"> HYPERLINK \l "_Toc370077553"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10.</w:delText>
            </w:r>
            <w:r w:rsidR="00D5307F">
              <w:rPr>
                <w:rFonts w:asciiTheme="minorHAnsi" w:eastAsiaTheme="minorEastAsia" w:hAnsiTheme="minorHAnsi"/>
                <w:noProof/>
                <w:color w:val="auto"/>
                <w:lang w:eastAsia="cs-CZ"/>
              </w:rPr>
              <w:tab/>
            </w:r>
            <w:r w:rsidR="00D5307F" w:rsidRPr="00B020C5">
              <w:rPr>
                <w:rStyle w:val="Hypertextovodkaz"/>
                <w:noProof/>
              </w:rPr>
              <w:delText>Příloha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_Toc370077553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noProof/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36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0CC8ABF" w14:textId="77777777" w:rsidR="00D5307F" w:rsidRDefault="00C0470D" w:rsidP="00D5307F">
          <w:pPr>
            <w:pStyle w:val="Obsah2"/>
            <w:rPr>
              <w:del w:id="102" w:author="287286" w:date="2013-10-30T09:10:00Z"/>
              <w:rFonts w:asciiTheme="minorHAnsi" w:eastAsiaTheme="minorEastAsia" w:hAnsiTheme="minorHAnsi"/>
              <w:noProof/>
              <w:color w:val="auto"/>
              <w:lang w:eastAsia="cs-CZ"/>
            </w:rPr>
          </w:pPr>
          <w:del w:id="103" w:author="287286" w:date="2013-10-30T09:10:00Z">
            <w:r>
              <w:fldChar w:fldCharType="begin"/>
            </w:r>
            <w:r>
              <w:delInstrText xml:space="preserve"> HYPERLINK \l "_Toc370077554" </w:delInstrText>
            </w:r>
            <w:r>
              <w:fldChar w:fldCharType="separate"/>
            </w:r>
            <w:r w:rsidR="00D5307F" w:rsidRPr="00B020C5">
              <w:rPr>
                <w:rStyle w:val="Hypertextovodkaz"/>
                <w:noProof/>
              </w:rPr>
              <w:delText>Rejstřík</w:delText>
            </w:r>
            <w:r w:rsidR="00D5307F">
              <w:rPr>
                <w:noProof/>
                <w:webHidden/>
              </w:rPr>
              <w:tab/>
            </w:r>
            <w:r w:rsidR="00D5307F">
              <w:rPr>
                <w:noProof/>
                <w:webHidden/>
              </w:rPr>
              <w:fldChar w:fldCharType="begin"/>
            </w:r>
            <w:r w:rsidR="00D5307F">
              <w:rPr>
                <w:noProof/>
                <w:webHidden/>
              </w:rPr>
              <w:delInstrText xml:space="preserve"> PAGEREF _Toc370077554 \h </w:delInstrText>
            </w:r>
            <w:r w:rsidR="00D5307F">
              <w:rPr>
                <w:noProof/>
                <w:webHidden/>
              </w:rPr>
            </w:r>
            <w:r w:rsidR="00D5307F">
              <w:rPr>
                <w:webHidden/>
              </w:rPr>
              <w:fldChar w:fldCharType="separate"/>
            </w:r>
            <w:r w:rsidR="00D5307F">
              <w:rPr>
                <w:noProof/>
                <w:webHidden/>
              </w:rPr>
              <w:delText>36</w:delText>
            </w:r>
            <w:r w:rsidR="00D5307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BE17D10" w14:textId="77777777" w:rsidR="00EA1B38" w:rsidRDefault="00C0470D">
          <w:pPr>
            <w:pStyle w:val="Obsah1"/>
            <w:tabs>
              <w:tab w:val="left" w:pos="709"/>
              <w:tab w:val="right" w:leader="dot" w:pos="9060"/>
            </w:tabs>
            <w:rPr>
              <w:ins w:id="104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05" w:author="287286" w:date="2013-10-30T09:10:00Z">
            <w:r>
              <w:fldChar w:fldCharType="begin"/>
            </w:r>
            <w:r>
              <w:instrText xml:space="preserve"> HYPERLINK \l "_Toc370882115"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01.</w:t>
            </w:r>
            <w:r w:rsidR="00EA1B38">
              <w:rPr>
                <w:rFonts w:asciiTheme="minorHAnsi" w:eastAsiaTheme="minorEastAsia" w:hAnsiTheme="minorHAnsi" w:cstheme="minorBidi"/>
                <w:noProof/>
                <w:color w:val="auto"/>
                <w:lang w:eastAsia="cs-CZ"/>
              </w:rPr>
              <w:tab/>
            </w:r>
            <w:r w:rsidR="00EA1B38" w:rsidRPr="00670673">
              <w:rPr>
                <w:rStyle w:val="Hypertextovodkaz"/>
                <w:noProof/>
              </w:rPr>
              <w:t>Metodika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_Toc370882115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4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7487B84F" w14:textId="77777777" w:rsidR="00EA1B38" w:rsidRDefault="00C0470D">
          <w:pPr>
            <w:pStyle w:val="Obsah2"/>
            <w:rPr>
              <w:ins w:id="106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07" w:author="287286" w:date="2013-10-30T09:10:00Z">
            <w:r>
              <w:fldChar w:fldCharType="begin"/>
            </w:r>
            <w:r>
              <w:instrText xml:space="preserve"> HYPERLINK \l "_Toc370882116"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Předpoklady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_Toc370882116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4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15B6A550" w14:textId="77777777" w:rsidR="00EA1B38" w:rsidRDefault="00C0470D">
          <w:pPr>
            <w:pStyle w:val="Obsah2"/>
            <w:rPr>
              <w:ins w:id="108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09" w:author="287286" w:date="2013-10-30T09:10:00Z">
            <w:r>
              <w:fldChar w:fldCharType="begin"/>
            </w:r>
            <w:r>
              <w:instrText xml:space="preserve"> HYPERLINK \l "_Toc370882117"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Koncepce informační bezpečnosti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_Toc370882117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4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1AF0B639" w14:textId="77777777" w:rsidR="00EA1B38" w:rsidRDefault="00C0470D">
          <w:pPr>
            <w:pStyle w:val="Obsah1"/>
            <w:tabs>
              <w:tab w:val="left" w:pos="709"/>
              <w:tab w:val="right" w:leader="dot" w:pos="9060"/>
            </w:tabs>
            <w:rPr>
              <w:ins w:id="110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11" w:author="287286" w:date="2013-10-30T09:10:00Z">
            <w:r>
              <w:fldChar w:fldCharType="begin"/>
            </w:r>
            <w:r>
              <w:instrText xml:space="preserve"> HYPERLINK \l "_Toc370882118"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02.</w:t>
            </w:r>
            <w:r w:rsidR="00EA1B38">
              <w:rPr>
                <w:rFonts w:asciiTheme="minorHAnsi" w:eastAsiaTheme="minorEastAsia" w:hAnsiTheme="minorHAnsi" w:cstheme="minorBidi"/>
                <w:noProof/>
                <w:color w:val="auto"/>
                <w:lang w:eastAsia="cs-CZ"/>
              </w:rPr>
              <w:tab/>
            </w:r>
            <w:r w:rsidR="00EA1B38" w:rsidRPr="00670673">
              <w:rPr>
                <w:rStyle w:val="Hypertextovodkaz"/>
                <w:noProof/>
              </w:rPr>
              <w:t>Vymezení rozsahu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_Toc370882118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6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1F8B591D" w14:textId="77777777" w:rsidR="00EA1B38" w:rsidRDefault="00C0470D">
          <w:pPr>
            <w:pStyle w:val="Obsah2"/>
            <w:rPr>
              <w:ins w:id="112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13" w:author="287286" w:date="2013-10-30T09:10:00Z">
            <w:r>
              <w:fldChar w:fldCharType="begin"/>
            </w:r>
            <w:r>
              <w:instrText xml:space="preserve"> HYPERLINK \l "_Toc370882119"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Subjekty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_Toc370882119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6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FE66E0C" w14:textId="77777777" w:rsidR="00EA1B38" w:rsidRDefault="00C0470D">
          <w:pPr>
            <w:pStyle w:val="Obsah2"/>
            <w:rPr>
              <w:ins w:id="114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15" w:author="287286" w:date="2013-10-30T09:10:00Z">
            <w:r>
              <w:fldChar w:fldCharType="begin"/>
            </w:r>
            <w:r>
              <w:instrText xml:space="preserve"> HYPERLINK \l "_Toc370882120"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Data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_Toc370882120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6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0618AB43" w14:textId="77777777" w:rsidR="00EA1B38" w:rsidRDefault="00C0470D">
          <w:pPr>
            <w:pStyle w:val="Obsah3"/>
            <w:rPr>
              <w:ins w:id="116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17" w:author="287286" w:date="2013-10-30T09:10:00Z">
            <w:r>
              <w:fldChar w:fldCharType="begin"/>
            </w:r>
            <w:r>
              <w:instrText xml:space="preserve"> HYPERLINK \l "_Toc370882121"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Provozní data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_Toc370882121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6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7B6EE834" w14:textId="77777777" w:rsidR="00EA1B38" w:rsidRDefault="00C0470D">
          <w:pPr>
            <w:pStyle w:val="Obsah3"/>
            <w:rPr>
              <w:ins w:id="118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19" w:author="287286" w:date="2013-10-30T09:10:00Z">
            <w:r>
              <w:fldChar w:fldCharType="begin"/>
            </w:r>
            <w:r>
              <w:instrText xml:space="preserve"> HYPERLINK \l "_Toc370882122"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Geografická data z veřejných zdrojů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_Toc370882122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6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8CEFBF0" w14:textId="77777777" w:rsidR="00EA1B38" w:rsidRDefault="00C0470D">
          <w:pPr>
            <w:pStyle w:val="Obsah3"/>
            <w:rPr>
              <w:ins w:id="120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21" w:author="287286" w:date="2013-10-30T09:10:00Z">
            <w:r>
              <w:fldChar w:fldCharType="begin"/>
            </w:r>
            <w:r>
              <w:instrText xml:space="preserve"> HYPERLINK \l "_Toc370882123"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Geografická data z ostatních zdrojů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_Toc370882123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6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7A41980" w14:textId="77777777" w:rsidR="00EA1B38" w:rsidRDefault="00C0470D">
          <w:pPr>
            <w:pStyle w:val="Obsah3"/>
            <w:rPr>
              <w:ins w:id="122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23" w:author="287286" w:date="2013-10-30T09:10:00Z">
            <w:r>
              <w:fldChar w:fldCharType="begin"/>
            </w:r>
            <w:r>
              <w:instrText xml:space="preserve"> HYPERLINK \l "_Toc370882124"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Data od vybraných poskytovatelů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_Toc370882124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6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1D73323F" w14:textId="77777777" w:rsidR="00EA1B38" w:rsidRDefault="00C0470D">
          <w:pPr>
            <w:pStyle w:val="Obsah3"/>
            <w:rPr>
              <w:ins w:id="124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25" w:author="287286" w:date="2013-10-30T09:10:00Z">
            <w:r>
              <w:fldChar w:fldCharType="begin"/>
            </w:r>
            <w:r>
              <w:instrText xml:space="preserve"> HYPERLINK \l "_Toc370882125"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Data pro správu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_Toc370882125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7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75B6031" w14:textId="77777777" w:rsidR="00EA1B38" w:rsidRDefault="00C0470D">
          <w:pPr>
            <w:pStyle w:val="Obsah3"/>
            <w:rPr>
              <w:ins w:id="126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27" w:author="287286" w:date="2013-10-30T09:10:00Z">
            <w:r>
              <w:fldChar w:fldCharType="begin"/>
            </w:r>
            <w:r>
              <w:instrText xml:space="preserve"> HYPERLINK \l "_Toc370882126"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Záznamy o provozu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_Toc370882126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7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78638AE" w14:textId="77777777" w:rsidR="00EA1B38" w:rsidRDefault="00C0470D">
          <w:pPr>
            <w:pStyle w:val="Obsah2"/>
            <w:rPr>
              <w:ins w:id="128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29" w:author="287286" w:date="2013-10-30T09:10:00Z">
            <w:r>
              <w:fldChar w:fldCharType="begin"/>
            </w:r>
            <w:r>
              <w:instrText xml:space="preserve"> HYPERLINK \l "_Toc370882127"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Software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_Toc370882127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7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3392EDF" w14:textId="77777777" w:rsidR="00EA1B38" w:rsidRDefault="00C0470D">
          <w:pPr>
            <w:pStyle w:val="Obsah2"/>
            <w:rPr>
              <w:ins w:id="130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31" w:author="287286" w:date="2013-10-30T09:10:00Z">
            <w:r>
              <w:fldChar w:fldCharType="begin"/>
            </w:r>
            <w:r>
              <w:instrText xml:space="preserve"> HYPERLINK \l "_Toc370882128"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Hardware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_Toc370882128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7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3C7FBAD" w14:textId="77777777" w:rsidR="00EA1B38" w:rsidRDefault="00C0470D">
          <w:pPr>
            <w:pStyle w:val="Obsah2"/>
            <w:rPr>
              <w:ins w:id="132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33" w:author="287286" w:date="2013-10-30T09:10:00Z">
            <w:r>
              <w:fldChar w:fldCharType="begin"/>
            </w:r>
            <w:r>
              <w:instrText xml:space="preserve"> HYPERLINK \l "_Toc370882129"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Lokality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_Toc370882129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7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1A0EED72" w14:textId="77777777" w:rsidR="00EA1B38" w:rsidRDefault="00C0470D">
          <w:pPr>
            <w:pStyle w:val="Obsah1"/>
            <w:tabs>
              <w:tab w:val="left" w:pos="709"/>
              <w:tab w:val="right" w:leader="dot" w:pos="9060"/>
            </w:tabs>
            <w:rPr>
              <w:ins w:id="134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35" w:author="287286" w:date="2013-10-30T09:10:00Z">
            <w:r>
              <w:fldChar w:fldCharType="begin"/>
            </w:r>
            <w:r>
              <w:instrText xml:space="preserve"> HYPERLINK \l "_Toc370882130"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03.</w:t>
            </w:r>
            <w:r w:rsidR="00EA1B38">
              <w:rPr>
                <w:rFonts w:asciiTheme="minorHAnsi" w:eastAsiaTheme="minorEastAsia" w:hAnsiTheme="minorHAnsi" w:cstheme="minorBidi"/>
                <w:noProof/>
                <w:color w:val="auto"/>
                <w:lang w:eastAsia="cs-CZ"/>
              </w:rPr>
              <w:tab/>
            </w:r>
            <w:r w:rsidR="00EA1B38" w:rsidRPr="00670673">
              <w:rPr>
                <w:rStyle w:val="Hypertextovodkaz"/>
                <w:noProof/>
              </w:rPr>
              <w:t>Řízení rizik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_Toc370882130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8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49B800D6" w14:textId="77777777" w:rsidR="00EA1B38" w:rsidRDefault="00C0470D">
          <w:pPr>
            <w:pStyle w:val="Obsah2"/>
            <w:rPr>
              <w:ins w:id="136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37" w:author="287286" w:date="2013-10-30T09:10:00Z">
            <w:r>
              <w:lastRenderedPageBreak/>
              <w:fldChar w:fldCharType="begin"/>
            </w:r>
            <w:r>
              <w:instrText xml:space="preserve"> HYPERLINK \l "_Toc370882131"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Identifikace a klasifikace rizik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_Toc370882131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8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304E417" w14:textId="77777777" w:rsidR="00EA1B38" w:rsidRDefault="00C0470D">
          <w:pPr>
            <w:pStyle w:val="Obsah2"/>
            <w:rPr>
              <w:ins w:id="138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39" w:author="287286" w:date="2013-10-30T09:10:00Z">
            <w:r>
              <w:fldChar w:fldCharType="begin"/>
            </w:r>
            <w:r>
              <w:instrText xml:space="preserve"> HYPERLINK \l "_Toc370882132"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Hodnocení rizik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_Toc370882132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9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5DAF11BB" w14:textId="77777777" w:rsidR="00EA1B38" w:rsidRDefault="00C0470D">
          <w:pPr>
            <w:pStyle w:val="Obsah2"/>
            <w:rPr>
              <w:ins w:id="140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41" w:author="287286" w:date="2013-10-30T09:10:00Z">
            <w:r>
              <w:fldChar w:fldCharType="begin"/>
            </w:r>
            <w:r>
              <w:instrText xml:space="preserve"> HYPERLINK \l "_Toc370882133"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Zvládání rizik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_Toc370882133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9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204828CC" w14:textId="77777777" w:rsidR="00EA1B38" w:rsidRDefault="00C0470D">
          <w:pPr>
            <w:pStyle w:val="Obsah1"/>
            <w:tabs>
              <w:tab w:val="left" w:pos="709"/>
              <w:tab w:val="right" w:leader="dot" w:pos="9060"/>
            </w:tabs>
            <w:rPr>
              <w:ins w:id="142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43" w:author="287286" w:date="2013-10-30T09:10:00Z">
            <w:r>
              <w:fldChar w:fldCharType="begin"/>
            </w:r>
            <w:r>
              <w:instrText xml:space="preserve"> HYPERLINK \l "_Toc370882134"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04.</w:t>
            </w:r>
            <w:r w:rsidR="00EA1B38">
              <w:rPr>
                <w:rFonts w:asciiTheme="minorHAnsi" w:eastAsiaTheme="minorEastAsia" w:hAnsiTheme="minorHAnsi" w:cstheme="minorBidi"/>
                <w:noProof/>
                <w:color w:val="auto"/>
                <w:lang w:eastAsia="cs-CZ"/>
              </w:rPr>
              <w:tab/>
            </w:r>
            <w:r w:rsidR="00EA1B38" w:rsidRPr="00670673">
              <w:rPr>
                <w:rStyle w:val="Hypertextovodkaz"/>
                <w:noProof/>
              </w:rPr>
              <w:t>Fyzická bezpečnost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_Toc370882134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12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0B51E93D" w14:textId="77777777" w:rsidR="00EA1B38" w:rsidRDefault="00C0470D">
          <w:pPr>
            <w:pStyle w:val="Obsah2"/>
            <w:rPr>
              <w:ins w:id="144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45" w:author="287286" w:date="2013-10-30T09:10:00Z">
            <w:r>
              <w:fldChar w:fldCharType="begin"/>
            </w:r>
            <w:r>
              <w:instrText xml:space="preserve"> HYPERLINK \l "_Toc370882135"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Fyzická bezpečnost DC NIS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_Toc370882135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12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06D7571" w14:textId="77777777" w:rsidR="00EA1B38" w:rsidRDefault="00C0470D">
          <w:pPr>
            <w:pStyle w:val="Obsah2"/>
            <w:rPr>
              <w:ins w:id="146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47" w:author="287286" w:date="2013-10-30T09:10:00Z">
            <w:r>
              <w:fldChar w:fldCharType="begin"/>
            </w:r>
            <w:r>
              <w:instrText xml:space="preserve"> HYPERLINK \l "_Toc370882136"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Fyzická bezpečnost KDC NIS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_Toc370882136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14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23F574D" w14:textId="77777777" w:rsidR="00EA1B38" w:rsidRDefault="00C0470D">
          <w:pPr>
            <w:pStyle w:val="Obsah2"/>
            <w:rPr>
              <w:ins w:id="148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49" w:author="287286" w:date="2013-10-30T09:10:00Z">
            <w:r>
              <w:fldChar w:fldCharType="begin"/>
            </w:r>
            <w:r>
              <w:instrText xml:space="preserve"> HYPERLINK \l "_Toc370882137"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Fyzická bezpečnost zařízení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_Toc370882137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14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3050A5A" w14:textId="77777777" w:rsidR="00EA1B38" w:rsidRDefault="00C0470D">
          <w:pPr>
            <w:pStyle w:val="Obsah1"/>
            <w:tabs>
              <w:tab w:val="left" w:pos="709"/>
              <w:tab w:val="right" w:leader="dot" w:pos="9060"/>
            </w:tabs>
            <w:rPr>
              <w:ins w:id="150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51" w:author="287286" w:date="2013-10-30T09:10:00Z">
            <w:r>
              <w:fldChar w:fldCharType="begin"/>
            </w:r>
            <w:r>
              <w:instrText xml:space="preserve"> HYPERLINK \l "_Toc370882138"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05.</w:t>
            </w:r>
            <w:r w:rsidR="00EA1B38">
              <w:rPr>
                <w:rFonts w:asciiTheme="minorHAnsi" w:eastAsiaTheme="minorEastAsia" w:hAnsiTheme="minorHAnsi" w:cstheme="minorBidi"/>
                <w:noProof/>
                <w:color w:val="auto"/>
                <w:lang w:eastAsia="cs-CZ"/>
              </w:rPr>
              <w:tab/>
            </w:r>
            <w:r w:rsidR="00EA1B38" w:rsidRPr="00670673">
              <w:rPr>
                <w:rStyle w:val="Hypertextovodkaz"/>
                <w:noProof/>
              </w:rPr>
              <w:t>Technická a komunikační bezpečnost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_Toc370882138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15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36AEF51" w14:textId="77777777" w:rsidR="00EA1B38" w:rsidRDefault="00C0470D">
          <w:pPr>
            <w:pStyle w:val="Obsah2"/>
            <w:rPr>
              <w:ins w:id="152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53" w:author="287286" w:date="2013-10-30T09:10:00Z">
            <w:r>
              <w:fldChar w:fldCharType="begin"/>
            </w:r>
            <w:r>
              <w:instrText xml:space="preserve"> HYPERLINK \l "_Toc370882139"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Bezpečnost sítí v DC a KDC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_Toc370882139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15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186BE15A" w14:textId="77777777" w:rsidR="00EA1B38" w:rsidRDefault="00C0470D">
          <w:pPr>
            <w:pStyle w:val="Obsah2"/>
            <w:rPr>
              <w:ins w:id="154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55" w:author="287286" w:date="2013-10-30T09:10:00Z">
            <w:r>
              <w:fldChar w:fldCharType="begin"/>
            </w:r>
            <w:r>
              <w:instrText xml:space="preserve"> HYPERLINK \l "_Toc370882140"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Bezpečnost propojení mezi komponentami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_Toc370882140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15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7DB0F4E3" w14:textId="77777777" w:rsidR="00EA1B38" w:rsidRDefault="00C0470D">
          <w:pPr>
            <w:pStyle w:val="Obsah2"/>
            <w:rPr>
              <w:ins w:id="156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57" w:author="287286" w:date="2013-10-30T09:10:00Z">
            <w:r>
              <w:fldChar w:fldCharType="begin"/>
            </w:r>
            <w:r>
              <w:instrText xml:space="preserve"> HYPERLINK \l "_Toc370882141"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Bezpečnost připojení cizích zařízení k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_Toc370882141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18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08AF9557" w14:textId="77777777" w:rsidR="00EA1B38" w:rsidRDefault="00C0470D">
          <w:pPr>
            <w:pStyle w:val="Obsah2"/>
            <w:rPr>
              <w:ins w:id="158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59" w:author="287286" w:date="2013-10-30T09:10:00Z">
            <w:r>
              <w:fldChar w:fldCharType="begin"/>
            </w:r>
            <w:r>
              <w:instrText xml:space="preserve"> HYPERLINK \l "_Toc370882142"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Bezpečnost připojení vlastních zařízení k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_Toc370882142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19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5300DB3C" w14:textId="77777777" w:rsidR="00EA1B38" w:rsidRDefault="00C0470D">
          <w:pPr>
            <w:pStyle w:val="Obsah2"/>
            <w:rPr>
              <w:ins w:id="160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61" w:author="287286" w:date="2013-10-30T09:10:00Z">
            <w:r>
              <w:fldChar w:fldCharType="begin"/>
            </w:r>
            <w:r>
              <w:instrText xml:space="preserve"> HYPERLINK \l "_Toc370882143"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Bezpečnost záložního propojení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_Toc370882143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20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2E76237" w14:textId="77777777" w:rsidR="00EA1B38" w:rsidRDefault="00C0470D">
          <w:pPr>
            <w:pStyle w:val="Obsah2"/>
            <w:rPr>
              <w:ins w:id="162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63" w:author="287286" w:date="2013-10-30T09:10:00Z">
            <w:r>
              <w:fldChar w:fldCharType="begin"/>
            </w:r>
            <w:r>
              <w:instrText xml:space="preserve"> HYPERLINK \l "_Toc370882144"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Připojení do Internetu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_Toc370882144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23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1AFB484" w14:textId="77777777" w:rsidR="00EA1B38" w:rsidRDefault="00C0470D">
          <w:pPr>
            <w:pStyle w:val="Obsah2"/>
            <w:rPr>
              <w:ins w:id="164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65" w:author="287286" w:date="2013-10-30T09:10:00Z">
            <w:r>
              <w:fldChar w:fldCharType="begin"/>
            </w:r>
            <w:r>
              <w:instrText xml:space="preserve"> HYPERLINK \l "_Toc370882145"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Řízení privilegovaného přístupu k systému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_Toc370882145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24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2CAD124F" w14:textId="77777777" w:rsidR="00EA1B38" w:rsidRDefault="00C0470D">
          <w:pPr>
            <w:pStyle w:val="Obsah2"/>
            <w:rPr>
              <w:ins w:id="166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67" w:author="287286" w:date="2013-10-30T09:10:00Z">
            <w:r>
              <w:fldChar w:fldCharType="begin"/>
            </w:r>
            <w:r>
              <w:instrText xml:space="preserve"> HYPERLINK \l "_Toc370882146"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Řízení změn v systému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_Toc370882146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24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06A418D3" w14:textId="77777777" w:rsidR="00EA1B38" w:rsidRDefault="00C0470D">
          <w:pPr>
            <w:pStyle w:val="Obsah2"/>
            <w:rPr>
              <w:ins w:id="168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69" w:author="287286" w:date="2013-10-30T09:10:00Z">
            <w:r>
              <w:fldChar w:fldCharType="begin"/>
            </w:r>
            <w:r>
              <w:instrText xml:space="preserve"> HYPERLINK \l "_Toc370882147"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Správa systému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_Toc370882147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25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0590C00" w14:textId="77777777" w:rsidR="00EA1B38" w:rsidRDefault="00C0470D">
          <w:pPr>
            <w:pStyle w:val="Obsah2"/>
            <w:rPr>
              <w:ins w:id="170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71" w:author="287286" w:date="2013-10-30T09:10:00Z">
            <w:r>
              <w:fldChar w:fldCharType="begin"/>
            </w:r>
            <w:r>
              <w:instrText xml:space="preserve"> HYPERLINK \l "_Toc370882148"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Řízení kontinuity a obnova po havárii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_Toc370882148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25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532E426D" w14:textId="77777777" w:rsidR="00EA1B38" w:rsidRDefault="00C0470D">
          <w:pPr>
            <w:pStyle w:val="Obsah1"/>
            <w:tabs>
              <w:tab w:val="left" w:pos="709"/>
              <w:tab w:val="right" w:leader="dot" w:pos="9060"/>
            </w:tabs>
            <w:rPr>
              <w:ins w:id="172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73" w:author="287286" w:date="2013-10-30T09:10:00Z">
            <w:r>
              <w:fldChar w:fldCharType="begin"/>
            </w:r>
            <w:r>
              <w:instrText xml:space="preserve"> HYPERLINK \l "_Toc370882149"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06.</w:t>
            </w:r>
            <w:r w:rsidR="00EA1B38">
              <w:rPr>
                <w:rFonts w:asciiTheme="minorHAnsi" w:eastAsiaTheme="minorEastAsia" w:hAnsiTheme="minorHAnsi" w:cstheme="minorBidi"/>
                <w:noProof/>
                <w:color w:val="auto"/>
                <w:lang w:eastAsia="cs-CZ"/>
              </w:rPr>
              <w:tab/>
            </w:r>
            <w:r w:rsidR="00EA1B38" w:rsidRPr="00670673">
              <w:rPr>
                <w:rStyle w:val="Hypertextovodkaz"/>
                <w:noProof/>
              </w:rPr>
              <w:t>Kybernetická bezpečnost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_Toc370882149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27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0B7350D" w14:textId="77777777" w:rsidR="00EA1B38" w:rsidRDefault="00C0470D">
          <w:pPr>
            <w:pStyle w:val="Obsah2"/>
            <w:rPr>
              <w:ins w:id="174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75" w:author="287286" w:date="2013-10-30T09:10:00Z">
            <w:r>
              <w:fldChar w:fldCharType="begin"/>
            </w:r>
            <w:r>
              <w:instrText xml:space="preserve"> HYPERLINK \l "_Toc370882150"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Bezpečnostní monitoring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_Toc370882150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27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7F7B0B4F" w14:textId="77777777" w:rsidR="00EA1B38" w:rsidRDefault="00C0470D">
          <w:pPr>
            <w:pStyle w:val="Obsah2"/>
            <w:rPr>
              <w:ins w:id="176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77" w:author="287286" w:date="2013-10-30T09:10:00Z">
            <w:r>
              <w:fldChar w:fldCharType="begin"/>
            </w:r>
            <w:r>
              <w:instrText xml:space="preserve"> HYPERLINK \l "_Toc370882151"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Ochrana proti virům a škodlivému kódu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_Toc370882151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29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2E6DE2DE" w14:textId="77777777" w:rsidR="00EA1B38" w:rsidRDefault="00C0470D">
          <w:pPr>
            <w:pStyle w:val="Obsah2"/>
            <w:rPr>
              <w:ins w:id="178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79" w:author="287286" w:date="2013-10-30T09:10:00Z">
            <w:r>
              <w:fldChar w:fldCharType="begin"/>
            </w:r>
            <w:r>
              <w:instrText xml:space="preserve"> HYPERLINK \l "_Toc370882152"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Analýza technických zranitelností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_Toc370882152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29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48A51A37" w14:textId="77777777" w:rsidR="00EA1B38" w:rsidRDefault="00C0470D">
          <w:pPr>
            <w:pStyle w:val="Obsah2"/>
            <w:rPr>
              <w:ins w:id="180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81" w:author="287286" w:date="2013-10-30T09:10:00Z">
            <w:r>
              <w:fldChar w:fldCharType="begin"/>
            </w:r>
            <w:r>
              <w:instrText xml:space="preserve"> HYPERLINK \l "_Toc370882153"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Zálohování a archivace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_Toc370882153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29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00EB9955" w14:textId="77777777" w:rsidR="00EA1B38" w:rsidRDefault="00C0470D">
          <w:pPr>
            <w:pStyle w:val="Obsah1"/>
            <w:tabs>
              <w:tab w:val="left" w:pos="709"/>
              <w:tab w:val="right" w:leader="dot" w:pos="9060"/>
            </w:tabs>
            <w:rPr>
              <w:ins w:id="182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83" w:author="287286" w:date="2013-10-30T09:10:00Z">
            <w:r>
              <w:fldChar w:fldCharType="begin"/>
            </w:r>
            <w:r>
              <w:instrText xml:space="preserve"> HYPERLINK \l "_Toc370882154"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07.</w:t>
            </w:r>
            <w:r w:rsidR="00EA1B38">
              <w:rPr>
                <w:rFonts w:asciiTheme="minorHAnsi" w:eastAsiaTheme="minorEastAsia" w:hAnsiTheme="minorHAnsi" w:cstheme="minorBidi"/>
                <w:noProof/>
                <w:color w:val="auto"/>
                <w:lang w:eastAsia="cs-CZ"/>
              </w:rPr>
              <w:tab/>
            </w:r>
            <w:r w:rsidR="00EA1B38" w:rsidRPr="00670673">
              <w:rPr>
                <w:rStyle w:val="Hypertextovodkaz"/>
                <w:noProof/>
              </w:rPr>
              <w:t>Personální a organizační bezpečnost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_Toc370882154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31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9661430" w14:textId="77777777" w:rsidR="00EA1B38" w:rsidRDefault="00C0470D">
          <w:pPr>
            <w:pStyle w:val="Obsah2"/>
            <w:rPr>
              <w:ins w:id="184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85" w:author="287286" w:date="2013-10-30T09:10:00Z">
            <w:r>
              <w:fldChar w:fldCharType="begin"/>
            </w:r>
            <w:r>
              <w:instrText xml:space="preserve"> HYPERLINK \l "_Toc370882155"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Personální bezpečnost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_Toc370882155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31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0C216C21" w14:textId="77777777" w:rsidR="00EA1B38" w:rsidRDefault="00C0470D">
          <w:pPr>
            <w:pStyle w:val="Obsah2"/>
            <w:rPr>
              <w:ins w:id="186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87" w:author="287286" w:date="2013-10-30T09:10:00Z">
            <w:r>
              <w:fldChar w:fldCharType="begin"/>
            </w:r>
            <w:r>
              <w:instrText xml:space="preserve"> HYPERLINK \l "_Toc370882156"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Organizace bezpečnosti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_Toc370882156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32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793DE223" w14:textId="77777777" w:rsidR="00EA1B38" w:rsidRDefault="00C0470D">
          <w:pPr>
            <w:pStyle w:val="Obsah2"/>
            <w:rPr>
              <w:ins w:id="188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89" w:author="287286" w:date="2013-10-30T09:10:00Z">
            <w:r>
              <w:fldChar w:fldCharType="begin"/>
            </w:r>
            <w:r>
              <w:instrText xml:space="preserve"> HYPERLINK \l "_Toc370882157"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Řízení bezpečnostních incidentů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_Toc370882157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32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561942BD" w14:textId="77777777" w:rsidR="00EA1B38" w:rsidRDefault="00C0470D">
          <w:pPr>
            <w:pStyle w:val="Obsah1"/>
            <w:tabs>
              <w:tab w:val="left" w:pos="709"/>
              <w:tab w:val="right" w:leader="dot" w:pos="9060"/>
            </w:tabs>
            <w:rPr>
              <w:ins w:id="190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91" w:author="287286" w:date="2013-10-30T09:10:00Z">
            <w:r>
              <w:fldChar w:fldCharType="begin"/>
            </w:r>
            <w:r>
              <w:instrText xml:space="preserve"> HYPERLINK \l "_Toc370882158"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08.</w:t>
            </w:r>
            <w:r w:rsidR="00EA1B38">
              <w:rPr>
                <w:rFonts w:asciiTheme="minorHAnsi" w:eastAsiaTheme="minorEastAsia" w:hAnsiTheme="minorHAnsi" w:cstheme="minorBidi"/>
                <w:noProof/>
                <w:color w:val="auto"/>
                <w:lang w:eastAsia="cs-CZ"/>
              </w:rPr>
              <w:tab/>
            </w:r>
            <w:r w:rsidR="00EA1B38" w:rsidRPr="00670673">
              <w:rPr>
                <w:rStyle w:val="Hypertextovodkaz"/>
                <w:noProof/>
              </w:rPr>
              <w:t>Testování bezpečnosti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_Toc370882158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33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22222767" w14:textId="77777777" w:rsidR="00EA1B38" w:rsidRDefault="00C0470D">
          <w:pPr>
            <w:pStyle w:val="Obsah2"/>
            <w:rPr>
              <w:ins w:id="192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93" w:author="287286" w:date="2013-10-30T09:10:00Z">
            <w:r>
              <w:fldChar w:fldCharType="begin"/>
            </w:r>
            <w:r>
              <w:instrText xml:space="preserve"> HYPERLINK \l "_Toc370882159"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Testování bezpečnosti aplikací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_Toc370882159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33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134E4C9F" w14:textId="77777777" w:rsidR="00EA1B38" w:rsidRDefault="00C0470D">
          <w:pPr>
            <w:pStyle w:val="Obsah2"/>
            <w:rPr>
              <w:ins w:id="194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95" w:author="287286" w:date="2013-10-30T09:10:00Z">
            <w:r>
              <w:fldChar w:fldCharType="begin"/>
            </w:r>
            <w:r>
              <w:instrText xml:space="preserve"> HYPERLINK \l "_Toc370882160"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Testování bezpečnosti infrastruktury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_Toc370882160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34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DDE3E10" w14:textId="77777777" w:rsidR="00EA1B38" w:rsidRDefault="00C0470D">
          <w:pPr>
            <w:pStyle w:val="Obsah2"/>
            <w:rPr>
              <w:ins w:id="196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97" w:author="287286" w:date="2013-10-30T09:10:00Z">
            <w:r>
              <w:fldChar w:fldCharType="begin"/>
            </w:r>
            <w:r>
              <w:instrText xml:space="preserve"> HYPERLINK \l "_Toc370882161"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Kontroly souladu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_Toc370882161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37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11FFBE89" w14:textId="77777777" w:rsidR="00EA1B38" w:rsidRDefault="00C0470D">
          <w:pPr>
            <w:pStyle w:val="Obsah1"/>
            <w:tabs>
              <w:tab w:val="left" w:pos="709"/>
              <w:tab w:val="right" w:leader="dot" w:pos="9060"/>
            </w:tabs>
            <w:rPr>
              <w:ins w:id="198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199" w:author="287286" w:date="2013-10-30T09:10:00Z">
            <w:r>
              <w:fldChar w:fldCharType="begin"/>
            </w:r>
            <w:r>
              <w:instrText xml:space="preserve"> HYPERLINK \l "_Toc370882162"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09.</w:t>
            </w:r>
            <w:r w:rsidR="00EA1B38">
              <w:rPr>
                <w:rFonts w:asciiTheme="minorHAnsi" w:eastAsiaTheme="minorEastAsia" w:hAnsiTheme="minorHAnsi" w:cstheme="minorBidi"/>
                <w:noProof/>
                <w:color w:val="auto"/>
                <w:lang w:eastAsia="cs-CZ"/>
              </w:rPr>
              <w:tab/>
            </w:r>
            <w:r w:rsidR="00EA1B38" w:rsidRPr="00670673">
              <w:rPr>
                <w:rStyle w:val="Hypertextovodkaz"/>
                <w:noProof/>
              </w:rPr>
              <w:t>Bezpečnostní dokumentace pro provoz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_Toc370882162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38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1B3D55A1" w14:textId="77777777" w:rsidR="00EA1B38" w:rsidRDefault="00C0470D">
          <w:pPr>
            <w:pStyle w:val="Obsah1"/>
            <w:tabs>
              <w:tab w:val="right" w:leader="dot" w:pos="9060"/>
            </w:tabs>
            <w:rPr>
              <w:ins w:id="200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201" w:author="287286" w:date="2013-10-30T09:10:00Z">
            <w:r>
              <w:fldChar w:fldCharType="begin"/>
            </w:r>
            <w:r>
              <w:instrText xml:space="preserve"> HYPERLINK \l "_Toc370882163"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Příloha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_Toc370882163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39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1B0ABC62" w14:textId="77777777" w:rsidR="00EA1B38" w:rsidRDefault="00C0470D">
          <w:pPr>
            <w:pStyle w:val="Obsah2"/>
            <w:rPr>
              <w:ins w:id="202" w:author="287286" w:date="2013-10-30T09:10:00Z"/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ins w:id="203" w:author="287286" w:date="2013-10-30T09:10:00Z">
            <w:r>
              <w:fldChar w:fldCharType="begin"/>
            </w:r>
            <w:r>
              <w:instrText xml:space="preserve"> HYPERLINK \l "_Toc370882164" </w:instrText>
            </w:r>
            <w:r>
              <w:fldChar w:fldCharType="separate"/>
            </w:r>
            <w:r w:rsidR="00EA1B38" w:rsidRPr="00670673">
              <w:rPr>
                <w:rStyle w:val="Hypertextovodkaz"/>
                <w:noProof/>
              </w:rPr>
              <w:t>Rejstřík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_Toc370882164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39</w:t>
            </w:r>
            <w:r w:rsidR="00EA1B38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05E9CC9A" w14:textId="77777777" w:rsidR="00EA1B38" w:rsidRDefault="00EA1B38" w:rsidP="00EA1B38">
          <w:r>
            <w:lastRenderedPageBreak/>
            <w:fldChar w:fldCharType="end"/>
          </w:r>
        </w:p>
      </w:sdtContent>
    </w:sdt>
    <w:p w14:paraId="755AF0FB" w14:textId="77777777" w:rsidR="00EA1B38" w:rsidRDefault="00EA1B38" w:rsidP="00EA1B38">
      <w:pPr>
        <w:pStyle w:val="Nadpis1"/>
        <w:ind w:left="851" w:hanging="851"/>
        <w:pPrChange w:id="204" w:author="287286" w:date="2013-10-30T09:10:00Z">
          <w:pPr>
            <w:pStyle w:val="Nadpis1"/>
          </w:pPr>
        </w:pPrChange>
      </w:pPr>
      <w:bookmarkStart w:id="205" w:name="_Toc370882115"/>
      <w:bookmarkStart w:id="206" w:name="_Toc370077505"/>
      <w:r>
        <w:lastRenderedPageBreak/>
        <w:t>Metodika</w:t>
      </w:r>
      <w:bookmarkEnd w:id="205"/>
      <w:bookmarkEnd w:id="206"/>
      <w:r>
        <w:t xml:space="preserve"> </w:t>
      </w:r>
    </w:p>
    <w:p w14:paraId="3CDBC080" w14:textId="77777777" w:rsidR="00EA1B38" w:rsidRPr="00503991" w:rsidRDefault="00EA1B38" w:rsidP="00EA1B38">
      <w:pPr>
        <w:pStyle w:val="Nadpis2"/>
      </w:pPr>
      <w:bookmarkStart w:id="207" w:name="_Toc356421238"/>
      <w:bookmarkStart w:id="208" w:name="_Toc358961828"/>
      <w:bookmarkStart w:id="209" w:name="_Toc370882116"/>
      <w:bookmarkStart w:id="210" w:name="_Toc370077506"/>
      <w:r w:rsidRPr="00503991">
        <w:t>Předpoklady</w:t>
      </w:r>
      <w:bookmarkEnd w:id="207"/>
      <w:bookmarkEnd w:id="208"/>
      <w:bookmarkEnd w:id="209"/>
      <w:bookmarkEnd w:id="210"/>
    </w:p>
    <w:p w14:paraId="5574B6F4" w14:textId="77777777" w:rsidR="00EA1B38" w:rsidRDefault="00EA1B38" w:rsidP="00EA1B38">
      <w:pPr>
        <w:pStyle w:val="odstavec"/>
      </w:pPr>
      <w:r>
        <w:t>V textu je použito označení Dodavatel pro dodavatele projektu NIS IZS jak pro označení dodavatele v roli dodavatele NIS IZS, tak v roli budoucího provozovatele NIS IZS. Dodavatel popsanými činnostmi nepřijímá žádné závazky pro dobu, kdy nebude provozovatelem NIS IZS.</w:t>
      </w:r>
    </w:p>
    <w:p w14:paraId="799BA147" w14:textId="77777777" w:rsidR="00EA1B38" w:rsidRPr="00503991" w:rsidRDefault="00EA1B38" w:rsidP="00EA1B38">
      <w:pPr>
        <w:pStyle w:val="odstavec"/>
      </w:pPr>
      <w:r w:rsidRPr="00503991">
        <w:t>Řešení informační bezpečnosti NIS IZS popsané v tomto dokumentu vychází z následujících předpokladů:</w:t>
      </w:r>
    </w:p>
    <w:p w14:paraId="62871D8C" w14:textId="77777777" w:rsidR="00EA1B38" w:rsidRPr="00503991" w:rsidRDefault="00EA1B38" w:rsidP="00EA1B38">
      <w:pPr>
        <w:pStyle w:val="odstavec"/>
        <w:numPr>
          <w:ilvl w:val="0"/>
          <w:numId w:val="7"/>
        </w:numPr>
        <w:ind w:left="1560" w:hanging="425"/>
      </w:pPr>
      <w:r w:rsidRPr="00503991">
        <w:t xml:space="preserve">Předmětem ochrany nejsou </w:t>
      </w:r>
      <w:r w:rsidRPr="00503991">
        <w:rPr>
          <w:rFonts w:eastAsia="Calibri" w:cs="Times New Roman"/>
          <w:color w:val="000000"/>
          <w:szCs w:val="24"/>
        </w:rPr>
        <w:t xml:space="preserve">data klasifikovaná podle </w:t>
      </w:r>
      <w:r>
        <w:rPr>
          <w:rFonts w:eastAsia="Calibri" w:cs="Times New Roman"/>
          <w:color w:val="262626"/>
          <w:szCs w:val="24"/>
        </w:rPr>
        <w:t>zákona č. 412/2005 Sb. o </w:t>
      </w:r>
      <w:r w:rsidRPr="00503991">
        <w:rPr>
          <w:rFonts w:eastAsia="Calibri" w:cs="Times New Roman"/>
          <w:color w:val="262626"/>
          <w:szCs w:val="24"/>
        </w:rPr>
        <w:t>ochraně utajovaných informací a o bezpečnostní způsobilosti, ve znění pozdějších předpisů</w:t>
      </w:r>
      <w:r w:rsidRPr="00503991">
        <w:rPr>
          <w:szCs w:val="24"/>
        </w:rPr>
        <w:t>.</w:t>
      </w:r>
    </w:p>
    <w:p w14:paraId="74856E54" w14:textId="77777777" w:rsidR="00EA1B38" w:rsidRPr="00503991" w:rsidRDefault="00EA1B38" w:rsidP="00EA1B38">
      <w:pPr>
        <w:pStyle w:val="odstavec"/>
        <w:numPr>
          <w:ilvl w:val="0"/>
          <w:numId w:val="7"/>
        </w:numPr>
        <w:ind w:left="1560" w:hanging="425"/>
      </w:pPr>
      <w:r w:rsidRPr="00503991">
        <w:t>Pro komunikaci je použita bezpečná síť ITS.</w:t>
      </w:r>
    </w:p>
    <w:p w14:paraId="3DE690FD" w14:textId="77777777" w:rsidR="00EA1B38" w:rsidRPr="00503991" w:rsidRDefault="00EA1B38" w:rsidP="00EA1B38">
      <w:pPr>
        <w:pStyle w:val="odstavec"/>
        <w:numPr>
          <w:ilvl w:val="0"/>
          <w:numId w:val="7"/>
        </w:numPr>
        <w:ind w:left="1560" w:hanging="425"/>
      </w:pPr>
      <w:r w:rsidRPr="00503991">
        <w:t>Bezpečnostní opatření tvoří provázaný celek. Při změně nebo vynechání jednoho opatření musí být prozkoumán a vyhodnocen vliv změny na celkovou bezpečnost NIS IZS.</w:t>
      </w:r>
    </w:p>
    <w:p w14:paraId="51551925" w14:textId="77777777" w:rsidR="00EA1B38" w:rsidRPr="00503991" w:rsidRDefault="00EA1B38" w:rsidP="00EA1B38">
      <w:pPr>
        <w:pStyle w:val="Nadpis2"/>
      </w:pPr>
      <w:bookmarkStart w:id="211" w:name="_Toc356421239"/>
      <w:bookmarkStart w:id="212" w:name="_Toc358961829"/>
      <w:bookmarkStart w:id="213" w:name="_Toc370882117"/>
      <w:bookmarkStart w:id="214" w:name="_Toc370077507"/>
      <w:r w:rsidRPr="00503991">
        <w:t>Koncepce informační bezpečnosti NIS IZS</w:t>
      </w:r>
      <w:bookmarkEnd w:id="211"/>
      <w:bookmarkEnd w:id="212"/>
      <w:bookmarkEnd w:id="213"/>
      <w:bookmarkEnd w:id="214"/>
    </w:p>
    <w:p w14:paraId="48B2751C" w14:textId="77777777" w:rsidR="00EA1B38" w:rsidRPr="00503991" w:rsidRDefault="00EA1B38" w:rsidP="00EA1B38">
      <w:pPr>
        <w:pStyle w:val="odstavec"/>
      </w:pPr>
      <w:r w:rsidRPr="00503991">
        <w:t>NIS IZS je navržen a budován jako vysoce bezpečný informační a komunikační systém. Důraz je kladen na všechny základ</w:t>
      </w:r>
      <w:r>
        <w:t>ní složky bezpečnosti informací.</w:t>
      </w:r>
    </w:p>
    <w:p w14:paraId="014396C1" w14:textId="77777777" w:rsidR="00EA1B38" w:rsidRPr="00503991" w:rsidRDefault="00EA1B38" w:rsidP="00EA1B38">
      <w:pPr>
        <w:pStyle w:val="odstavec"/>
        <w:numPr>
          <w:ilvl w:val="0"/>
          <w:numId w:val="4"/>
        </w:numPr>
        <w:ind w:left="1560" w:hanging="425"/>
      </w:pPr>
      <w:r w:rsidRPr="00503991">
        <w:rPr>
          <w:b/>
        </w:rPr>
        <w:t>Dostupnost</w:t>
      </w:r>
      <w:r w:rsidRPr="00503991">
        <w:t>: informace jsou dostupné v požadovaném čase a na požadovaném místě. V případě NIS IZS se jedná o kritický požadavek.</w:t>
      </w:r>
    </w:p>
    <w:p w14:paraId="18FB2CF4" w14:textId="77777777" w:rsidR="00EA1B38" w:rsidRPr="00503991" w:rsidRDefault="00EA1B38" w:rsidP="00EA1B38">
      <w:pPr>
        <w:pStyle w:val="odstavec"/>
        <w:numPr>
          <w:ilvl w:val="0"/>
          <w:numId w:val="4"/>
        </w:numPr>
        <w:ind w:left="1560" w:hanging="425"/>
      </w:pPr>
      <w:r w:rsidRPr="00503991">
        <w:rPr>
          <w:b/>
        </w:rPr>
        <w:t>Integrita</w:t>
      </w:r>
      <w:r w:rsidRPr="00503991">
        <w:t>: pouze oprávněné subjekty mohou informace vytvářet a měnit.</w:t>
      </w:r>
    </w:p>
    <w:p w14:paraId="76F84103" w14:textId="77777777" w:rsidR="00EA1B38" w:rsidRPr="00503991" w:rsidRDefault="00EA1B38" w:rsidP="00EA1B38">
      <w:pPr>
        <w:pStyle w:val="odstavec"/>
        <w:numPr>
          <w:ilvl w:val="0"/>
          <w:numId w:val="4"/>
        </w:numPr>
        <w:ind w:left="1560" w:hanging="425"/>
      </w:pPr>
      <w:r w:rsidRPr="00503991">
        <w:rPr>
          <w:b/>
        </w:rPr>
        <w:t>Důvěrnost</w:t>
      </w:r>
      <w:r w:rsidRPr="00503991">
        <w:t>: pouze oprávněné subjekty mohou informace číst.</w:t>
      </w:r>
    </w:p>
    <w:p w14:paraId="2CE31A85" w14:textId="77777777" w:rsidR="00EA1B38" w:rsidRPr="00503991" w:rsidRDefault="00EA1B38" w:rsidP="00EA1B38">
      <w:pPr>
        <w:pStyle w:val="odstavec"/>
        <w:numPr>
          <w:ilvl w:val="0"/>
          <w:numId w:val="4"/>
        </w:numPr>
        <w:ind w:left="1560" w:hanging="425"/>
      </w:pPr>
      <w:r w:rsidRPr="00503991">
        <w:rPr>
          <w:b/>
        </w:rPr>
        <w:t>Nepopiratelnost</w:t>
      </w:r>
      <w:r w:rsidRPr="00503991">
        <w:t>: subjekt, který provedl nějakou operaci s informacemi, se nemůže vzdát odpovědnosti za provedení akce.</w:t>
      </w:r>
    </w:p>
    <w:p w14:paraId="1F7D3D4E" w14:textId="77777777" w:rsidR="00EA1B38" w:rsidRDefault="00EA1B38" w:rsidP="00EA1B38">
      <w:pPr>
        <w:pStyle w:val="odstavec"/>
      </w:pPr>
      <w:r w:rsidRPr="00503991">
        <w:t xml:space="preserve">Dodavatel chápe informační bezpečnost NIS IZS jako proces. V etapě přípravy a realizace budou navržena a implementována určitá bezpečnostní opatření. </w:t>
      </w:r>
    </w:p>
    <w:p w14:paraId="22A59CC6" w14:textId="77777777" w:rsidR="00EA1B38" w:rsidRDefault="00EA1B38" w:rsidP="00EA1B38">
      <w:pPr>
        <w:pStyle w:val="odstavec"/>
        <w:rPr>
          <w:b/>
        </w:rPr>
      </w:pPr>
      <w:r w:rsidRPr="00503991">
        <w:t xml:space="preserve">Během provozu bude Dodavatel identifikovat případné </w:t>
      </w:r>
      <w:r>
        <w:t>nové hrozby ohrožující systém a </w:t>
      </w:r>
      <w:r w:rsidRPr="00503991">
        <w:t xml:space="preserve">případné nové zranitelnosti systému </w:t>
      </w:r>
      <w:r w:rsidRPr="00E36CB1">
        <w:t>a navrhne a realizuje</w:t>
      </w:r>
      <w:r w:rsidRPr="00503991">
        <w:t xml:space="preserve"> </w:t>
      </w:r>
      <w:r w:rsidRPr="00503991">
        <w:rPr>
          <w:b/>
        </w:rPr>
        <w:t xml:space="preserve">preventivní opatření </w:t>
      </w:r>
      <w:r w:rsidRPr="00503991">
        <w:t>proti novým hrozbám a bude odstraňovat nové zranitelnosti</w:t>
      </w:r>
      <w:r w:rsidRPr="00503991">
        <w:rPr>
          <w:b/>
        </w:rPr>
        <w:t xml:space="preserve">. </w:t>
      </w:r>
    </w:p>
    <w:p w14:paraId="467C1DB0" w14:textId="77777777" w:rsidR="00EA1B38" w:rsidRPr="00503991" w:rsidRDefault="00EA1B38" w:rsidP="00EA1B38">
      <w:pPr>
        <w:pStyle w:val="odstavec"/>
      </w:pPr>
      <w:r w:rsidRPr="00503991">
        <w:t>Dodavatel bude</w:t>
      </w:r>
      <w:r w:rsidRPr="00503991">
        <w:rPr>
          <w:b/>
        </w:rPr>
        <w:t xml:space="preserve"> </w:t>
      </w:r>
      <w:r w:rsidRPr="00503991">
        <w:t xml:space="preserve">činnost systému </w:t>
      </w:r>
      <w:r>
        <w:t xml:space="preserve">kontinuálně a v reálném čase </w:t>
      </w:r>
      <w:r w:rsidRPr="00503991">
        <w:t xml:space="preserve">monitorovat, mj. s cílem </w:t>
      </w:r>
      <w:r w:rsidRPr="00503991">
        <w:rPr>
          <w:b/>
        </w:rPr>
        <w:t>detekovat</w:t>
      </w:r>
      <w:r w:rsidRPr="00503991">
        <w:t xml:space="preserve"> případná </w:t>
      </w:r>
      <w:r w:rsidRPr="00503991">
        <w:rPr>
          <w:b/>
        </w:rPr>
        <w:t>narušení bezpečnosti</w:t>
      </w:r>
      <w:r w:rsidRPr="00503991">
        <w:t xml:space="preserve">. Pokud se taková narušení vyskytnou, přijme </w:t>
      </w:r>
      <w:r w:rsidRPr="00503991">
        <w:rPr>
          <w:b/>
        </w:rPr>
        <w:t>nápravná opatření</w:t>
      </w:r>
      <w:r>
        <w:rPr>
          <w:b/>
        </w:rPr>
        <w:t xml:space="preserve"> a navrhne zvýšení bezpečnosti systému</w:t>
      </w:r>
      <w:r w:rsidRPr="00503991">
        <w:t>.</w:t>
      </w:r>
      <w:r>
        <w:t xml:space="preserve"> Monitoring bude provádět dohledové centrum Dodavatele.</w:t>
      </w:r>
    </w:p>
    <w:p w14:paraId="228BC6E6" w14:textId="77777777" w:rsidR="00EA1B38" w:rsidRPr="00503991" w:rsidRDefault="00EA1B38" w:rsidP="00EA1B38">
      <w:pPr>
        <w:pStyle w:val="odstavec"/>
      </w:pPr>
      <w:r w:rsidRPr="00503991">
        <w:t xml:space="preserve">Při řízení informační bezpečnosti NIS IZS bude Dodavatel dodržovat následující </w:t>
      </w:r>
      <w:r w:rsidRPr="00503991">
        <w:rPr>
          <w:b/>
        </w:rPr>
        <w:t>principy</w:t>
      </w:r>
      <w:r w:rsidRPr="00503991">
        <w:t>:</w:t>
      </w:r>
    </w:p>
    <w:p w14:paraId="675A36DA" w14:textId="77777777" w:rsidR="00EA1B38" w:rsidRPr="00503991" w:rsidRDefault="00EA1B38" w:rsidP="00EA1B38">
      <w:pPr>
        <w:pStyle w:val="odstavec"/>
        <w:numPr>
          <w:ilvl w:val="0"/>
          <w:numId w:val="8"/>
        </w:numPr>
      </w:pPr>
      <w:r w:rsidRPr="00503991">
        <w:lastRenderedPageBreak/>
        <w:t>Bezpečnost je založena na zvládání rizik, tj. na identifikaci rizik a realizaci odpovídajících opatření proti nim.</w:t>
      </w:r>
    </w:p>
    <w:p w14:paraId="0AF7261C" w14:textId="77777777" w:rsidR="00EA1B38" w:rsidRPr="00503991" w:rsidRDefault="00EA1B38" w:rsidP="00EA1B38">
      <w:pPr>
        <w:pStyle w:val="odstavec"/>
        <w:numPr>
          <w:ilvl w:val="0"/>
          <w:numId w:val="8"/>
        </w:numPr>
      </w:pPr>
      <w:r w:rsidRPr="00503991">
        <w:t xml:space="preserve">Bezpečnost je </w:t>
      </w:r>
      <w:r>
        <w:t xml:space="preserve">a bude Dodavatelem </w:t>
      </w:r>
      <w:r w:rsidRPr="00503991">
        <w:t>řešena ve fáz</w:t>
      </w:r>
      <w:r>
        <w:t>i</w:t>
      </w:r>
      <w:r w:rsidRPr="00503991">
        <w:t xml:space="preserve"> </w:t>
      </w:r>
      <w:r>
        <w:t xml:space="preserve">přípravy </w:t>
      </w:r>
      <w:r w:rsidRPr="00503991">
        <w:t>NIS IZS</w:t>
      </w:r>
      <w:r>
        <w:t xml:space="preserve"> pro provoz a v provozu v době, kdy Dodavatel bude provozovatelem NIS IZS</w:t>
      </w:r>
      <w:r w:rsidRPr="00503991">
        <w:t>.</w:t>
      </w:r>
    </w:p>
    <w:p w14:paraId="467DBCA4" w14:textId="77777777" w:rsidR="00EA1B38" w:rsidRPr="00503991" w:rsidRDefault="00EA1B38" w:rsidP="00EA1B38">
      <w:pPr>
        <w:pStyle w:val="odstavec"/>
        <w:numPr>
          <w:ilvl w:val="0"/>
          <w:numId w:val="8"/>
        </w:numPr>
      </w:pPr>
      <w:r w:rsidRPr="00503991">
        <w:t xml:space="preserve">Jsou definovány </w:t>
      </w:r>
      <w:r>
        <w:t xml:space="preserve">a personálně obsazeny </w:t>
      </w:r>
      <w:r w:rsidRPr="00503991">
        <w:t>bezpečnostní role pro provoz a správu NIS IZS a vymezeny povinnosti osob, které budou jednotlivé role vykonávat.</w:t>
      </w:r>
    </w:p>
    <w:p w14:paraId="60BAA975" w14:textId="77777777" w:rsidR="00EA1B38" w:rsidRPr="00503991" w:rsidRDefault="00EA1B38" w:rsidP="00EA1B38">
      <w:pPr>
        <w:pStyle w:val="odstavec"/>
        <w:numPr>
          <w:ilvl w:val="0"/>
          <w:numId w:val="8"/>
        </w:numPr>
      </w:pPr>
      <w:r w:rsidRPr="00503991">
        <w:t xml:space="preserve">Je </w:t>
      </w:r>
      <w:r>
        <w:t xml:space="preserve">kontinuálně a v reálném čase </w:t>
      </w:r>
      <w:r w:rsidRPr="00503991">
        <w:t>monitorována bezpečnost provozu NIS IZS. Jsou definovány postupy pro vyšetřování bezpečnostních událostí a incidentů a zajištěny mechanismy pro přijetí nápravných opatření.</w:t>
      </w:r>
    </w:p>
    <w:p w14:paraId="7403CB16" w14:textId="77777777" w:rsidR="00EA1B38" w:rsidRPr="00503991" w:rsidRDefault="00EA1B38" w:rsidP="00EA1B38">
      <w:pPr>
        <w:pStyle w:val="odstavec"/>
        <w:numPr>
          <w:ilvl w:val="0"/>
          <w:numId w:val="8"/>
        </w:numPr>
      </w:pPr>
      <w:r>
        <w:t xml:space="preserve">Je zajištěna kontinuita činností NIS IZS </w:t>
      </w:r>
      <w:r w:rsidRPr="00503991">
        <w:t xml:space="preserve">při </w:t>
      </w:r>
      <w:r>
        <w:t xml:space="preserve">narušení systému, zejména pak </w:t>
      </w:r>
      <w:r w:rsidRPr="00503991">
        <w:t xml:space="preserve">výskytu </w:t>
      </w:r>
      <w:r>
        <w:t>následujících</w:t>
      </w:r>
      <w:r w:rsidRPr="00503991">
        <w:t xml:space="preserve"> situací</w:t>
      </w:r>
      <w:r>
        <w:t xml:space="preserve">: při výpadcích jednotlivých zařízení potřebných pro provoz NIS IZS a </w:t>
      </w:r>
      <w:r w:rsidRPr="00503991">
        <w:t xml:space="preserve">při </w:t>
      </w:r>
      <w:r>
        <w:t>výpadcích jednotlivých centrálních DC a krajských DC NIS.</w:t>
      </w:r>
    </w:p>
    <w:p w14:paraId="5093062C" w14:textId="77777777" w:rsidR="00EA1B38" w:rsidRDefault="00EA1B38" w:rsidP="00EA1B38">
      <w:pPr>
        <w:pStyle w:val="odstavec"/>
        <w:numPr>
          <w:ilvl w:val="0"/>
          <w:numId w:val="8"/>
        </w:numPr>
      </w:pPr>
      <w:r>
        <w:t>Ze strany Zadavatele i Dodavatele j</w:t>
      </w:r>
      <w:r w:rsidRPr="00503991">
        <w:t xml:space="preserve">sou respektovány specifické </w:t>
      </w:r>
      <w:r>
        <w:t xml:space="preserve">bezpečnostní </w:t>
      </w:r>
      <w:r w:rsidRPr="00503991">
        <w:t>požadavky kladené na NIS IZS.</w:t>
      </w:r>
    </w:p>
    <w:p w14:paraId="3360B780" w14:textId="51F3A1E5" w:rsidR="00EA1B38" w:rsidRDefault="00EA1B38" w:rsidP="00EA1B38">
      <w:pPr>
        <w:pStyle w:val="odstavec"/>
        <w:numPr>
          <w:ilvl w:val="0"/>
          <w:numId w:val="8"/>
        </w:numPr>
      </w:pPr>
      <w:r>
        <w:t xml:space="preserve">Existuje a v průběhu provozu systému </w:t>
      </w:r>
      <w:del w:id="215" w:author="287286" w:date="2013-10-30T09:10:00Z">
        <w:r w:rsidR="00D5307F">
          <w:delText>je udržován</w:delText>
        </w:r>
      </w:del>
      <w:ins w:id="216" w:author="287286" w:date="2013-10-30T09:10:00Z">
        <w:r>
          <w:t>Dodavatel</w:t>
        </w:r>
        <w:r w:rsidRPr="00E36CB1">
          <w:t xml:space="preserve"> udrž</w:t>
        </w:r>
        <w:r>
          <w:t>uje</w:t>
        </w:r>
      </w:ins>
      <w:r w:rsidRPr="00E36CB1">
        <w:t xml:space="preserve"> plán rozvoje NIS IZS pokrývající realizaci bezpečnostních opatření,</w:t>
      </w:r>
      <w:r>
        <w:t xml:space="preserve"> která vyplývají z vyhodnocení incidentů, ze změn v charakteristice a hodnotách rizik a z návrhů na zvýšení bezpečnosti systému a jeho prostředí.</w:t>
      </w:r>
    </w:p>
    <w:p w14:paraId="206C8A76" w14:textId="77777777" w:rsidR="00EA1B38" w:rsidRDefault="00EA1B38" w:rsidP="00EA1B38">
      <w:pPr>
        <w:pStyle w:val="Nadpis1"/>
        <w:ind w:left="851" w:hanging="851"/>
        <w:pPrChange w:id="217" w:author="287286" w:date="2013-10-30T09:10:00Z">
          <w:pPr>
            <w:pStyle w:val="Nadpis1"/>
          </w:pPr>
        </w:pPrChange>
      </w:pPr>
      <w:bookmarkStart w:id="218" w:name="_Toc370882118"/>
      <w:bookmarkStart w:id="219" w:name="_Toc370077508"/>
      <w:r>
        <w:lastRenderedPageBreak/>
        <w:t>Vymezení rozsahu NIS IZS</w:t>
      </w:r>
      <w:bookmarkEnd w:id="218"/>
      <w:bookmarkEnd w:id="219"/>
    </w:p>
    <w:p w14:paraId="7F0885FD" w14:textId="77777777" w:rsidR="00EA1B38" w:rsidRPr="00503991" w:rsidRDefault="00EA1B38" w:rsidP="00EA1B38">
      <w:pPr>
        <w:pStyle w:val="odstavec"/>
      </w:pPr>
      <w:r w:rsidRPr="00503991">
        <w:t xml:space="preserve">Do </w:t>
      </w:r>
      <w:r>
        <w:t xml:space="preserve">rozsahu </w:t>
      </w:r>
      <w:r w:rsidRPr="00503991">
        <w:t>NIS IZS patří:</w:t>
      </w:r>
    </w:p>
    <w:p w14:paraId="050932CD" w14:textId="77777777" w:rsidR="00EA1B38" w:rsidRPr="00503991" w:rsidRDefault="00EA1B38" w:rsidP="00EA1B38">
      <w:pPr>
        <w:pStyle w:val="odstavec"/>
        <w:numPr>
          <w:ilvl w:val="0"/>
          <w:numId w:val="9"/>
        </w:numPr>
      </w:pPr>
      <w:r>
        <w:t>Subjekty NIS IZS</w:t>
      </w:r>
    </w:p>
    <w:p w14:paraId="4CEE8790" w14:textId="77777777" w:rsidR="00EA1B38" w:rsidRPr="00503991" w:rsidRDefault="00EA1B38" w:rsidP="00EA1B38">
      <w:pPr>
        <w:pStyle w:val="odstavec"/>
        <w:numPr>
          <w:ilvl w:val="0"/>
          <w:numId w:val="9"/>
        </w:numPr>
      </w:pPr>
      <w:r>
        <w:t>Data NIS IZS</w:t>
      </w:r>
    </w:p>
    <w:p w14:paraId="75D375C7" w14:textId="77777777" w:rsidR="00EA1B38" w:rsidRPr="00503991" w:rsidRDefault="00EA1B38" w:rsidP="00EA1B38">
      <w:pPr>
        <w:pStyle w:val="odstavec"/>
        <w:numPr>
          <w:ilvl w:val="0"/>
          <w:numId w:val="9"/>
        </w:numPr>
      </w:pPr>
      <w:r>
        <w:t>Služby NIS IZS</w:t>
      </w:r>
    </w:p>
    <w:p w14:paraId="4C5A44A9" w14:textId="77777777" w:rsidR="00EA1B38" w:rsidRPr="00503991" w:rsidRDefault="00EA1B38" w:rsidP="00EA1B38">
      <w:pPr>
        <w:pStyle w:val="odstavec"/>
        <w:numPr>
          <w:ilvl w:val="0"/>
          <w:numId w:val="9"/>
        </w:numPr>
      </w:pPr>
      <w:r>
        <w:t>Software NIS IZS</w:t>
      </w:r>
    </w:p>
    <w:p w14:paraId="3E08DA7E" w14:textId="77777777" w:rsidR="00EA1B38" w:rsidRPr="00503991" w:rsidRDefault="00EA1B38" w:rsidP="00EA1B38">
      <w:pPr>
        <w:pStyle w:val="odstavec"/>
        <w:numPr>
          <w:ilvl w:val="0"/>
          <w:numId w:val="9"/>
        </w:numPr>
      </w:pPr>
      <w:r>
        <w:t>Hardware NIS IZS</w:t>
      </w:r>
    </w:p>
    <w:p w14:paraId="74B2D81B" w14:textId="77777777" w:rsidR="00EA1B38" w:rsidRDefault="00EA1B38" w:rsidP="00EA1B38">
      <w:pPr>
        <w:pStyle w:val="odstavec"/>
        <w:numPr>
          <w:ilvl w:val="0"/>
          <w:numId w:val="9"/>
        </w:numPr>
      </w:pPr>
      <w:r>
        <w:t>Lokality NIS IZS</w:t>
      </w:r>
    </w:p>
    <w:p w14:paraId="0C1976D4" w14:textId="77777777" w:rsidR="00EA1B38" w:rsidRPr="00503991" w:rsidRDefault="00EA1B38" w:rsidP="00EA1B38">
      <w:pPr>
        <w:pStyle w:val="odstavec"/>
        <w:numPr>
          <w:ilvl w:val="0"/>
          <w:numId w:val="9"/>
        </w:numPr>
      </w:pPr>
      <w:r>
        <w:t>Síť NIS IZS</w:t>
      </w:r>
    </w:p>
    <w:p w14:paraId="47F04F99" w14:textId="77777777" w:rsidR="00EA1B38" w:rsidRDefault="00EA1B38" w:rsidP="00EA1B38">
      <w:pPr>
        <w:pStyle w:val="Nadpis2"/>
      </w:pPr>
      <w:bookmarkStart w:id="220" w:name="_Toc370882119"/>
      <w:bookmarkStart w:id="221" w:name="_Toc370077509"/>
      <w:r w:rsidRPr="00447670">
        <w:t>Subjekty</w:t>
      </w:r>
      <w:r w:rsidRPr="00503991">
        <w:t xml:space="preserve"> NIS IZS</w:t>
      </w:r>
      <w:bookmarkEnd w:id="220"/>
      <w:bookmarkEnd w:id="221"/>
    </w:p>
    <w:p w14:paraId="692A7D57" w14:textId="77777777" w:rsidR="00EA1B38" w:rsidRDefault="00EA1B38" w:rsidP="00EA1B38">
      <w:pPr>
        <w:pStyle w:val="odstavec"/>
        <w:keepNext/>
      </w:pPr>
      <w:r w:rsidRPr="00447670">
        <w:t>Subjekty</w:t>
      </w:r>
      <w:r w:rsidRPr="00503991">
        <w:t xml:space="preserve"> NIS IZS </w:t>
      </w:r>
      <w:r>
        <w:t xml:space="preserve">tvoří dvě skupiny – uživatelé a správci. Uživatelé jsou osoby používající NIS IZS. Jejich role jsou definovány v části „I - Školení“. Správci jsou osoby na straně Dodavatele NIS IZS, které provádějí </w:t>
      </w:r>
      <w:r w:rsidRPr="00503991">
        <w:t>administraci, monitorin</w:t>
      </w:r>
      <w:r>
        <w:t>g, dohled</w:t>
      </w:r>
      <w:r w:rsidRPr="00503991">
        <w:t xml:space="preserve"> a podporu 1. a 2. úrovně celého systému NIS</w:t>
      </w:r>
      <w:r>
        <w:t xml:space="preserve"> IZS.</w:t>
      </w:r>
    </w:p>
    <w:p w14:paraId="1E176DDD" w14:textId="77777777" w:rsidR="00EA1B38" w:rsidRPr="00503991" w:rsidRDefault="00EA1B38" w:rsidP="00EA1B38">
      <w:pPr>
        <w:pStyle w:val="Nadpis2"/>
      </w:pPr>
      <w:bookmarkStart w:id="222" w:name="_Toc370882120"/>
      <w:bookmarkStart w:id="223" w:name="_Toc370077510"/>
      <w:r>
        <w:t>Data NIS IZS</w:t>
      </w:r>
      <w:bookmarkEnd w:id="222"/>
      <w:bookmarkEnd w:id="223"/>
    </w:p>
    <w:p w14:paraId="03DE8969" w14:textId="77777777" w:rsidR="00EA1B38" w:rsidRPr="00503991" w:rsidRDefault="00EA1B38" w:rsidP="00EA1B38">
      <w:pPr>
        <w:pStyle w:val="odstavec"/>
      </w:pPr>
      <w:r w:rsidRPr="00192C12">
        <w:t>Data</w:t>
      </w:r>
      <w:r w:rsidRPr="00503991">
        <w:t xml:space="preserve"> NIS IZS</w:t>
      </w:r>
      <w:r w:rsidRPr="006B7BBF">
        <w:t xml:space="preserve"> </w:t>
      </w:r>
      <w:r>
        <w:t>jsou rozdělena do následujících skupin:</w:t>
      </w:r>
    </w:p>
    <w:p w14:paraId="0B4A379F" w14:textId="77777777" w:rsidR="00EA1B38" w:rsidRDefault="00EA1B38" w:rsidP="00EA1B38">
      <w:pPr>
        <w:pStyle w:val="Nadpis3"/>
      </w:pPr>
      <w:bookmarkStart w:id="224" w:name="_Toc370882121"/>
      <w:bookmarkStart w:id="225" w:name="_Toc370077511"/>
      <w:r>
        <w:t>Provozní data NIS IZS</w:t>
      </w:r>
      <w:bookmarkEnd w:id="224"/>
      <w:bookmarkEnd w:id="225"/>
    </w:p>
    <w:p w14:paraId="39448443" w14:textId="77777777" w:rsidR="00EA1B38" w:rsidRPr="00503991" w:rsidRDefault="00EA1B38" w:rsidP="00EA1B38">
      <w:pPr>
        <w:pStyle w:val="odstavec"/>
        <w:numPr>
          <w:ilvl w:val="0"/>
          <w:numId w:val="10"/>
        </w:numPr>
      </w:pPr>
      <w:r w:rsidRPr="00503991">
        <w:t>Záznamy o hovorech na tísňových linkách.</w:t>
      </w:r>
    </w:p>
    <w:p w14:paraId="1492CC58" w14:textId="77777777" w:rsidR="00EA1B38" w:rsidRPr="00BC660C" w:rsidRDefault="00EA1B38" w:rsidP="00EA1B38">
      <w:pPr>
        <w:pStyle w:val="odstavec"/>
        <w:numPr>
          <w:ilvl w:val="0"/>
          <w:numId w:val="10"/>
        </w:numPr>
      </w:pPr>
      <w:r w:rsidRPr="00BC660C">
        <w:t>Údaje posílané z příjmu tísňového volání v DC na krajská operační střediska.</w:t>
      </w:r>
    </w:p>
    <w:p w14:paraId="5EB602D1" w14:textId="0A96A63C" w:rsidR="00EA1B38" w:rsidRPr="00BC660C" w:rsidRDefault="00EA1B38" w:rsidP="00EA1B38">
      <w:pPr>
        <w:pStyle w:val="odstavec"/>
        <w:numPr>
          <w:ilvl w:val="0"/>
          <w:numId w:val="10"/>
        </w:numPr>
      </w:pPr>
      <w:r w:rsidRPr="00BC660C">
        <w:t xml:space="preserve">Údaje posílané z krajských operačních středisek na příjem tísňového </w:t>
      </w:r>
      <w:r w:rsidRPr="00F63601">
        <w:t xml:space="preserve">volání v </w:t>
      </w:r>
      <w:del w:id="226" w:author="287286" w:date="2013-10-30T09:10:00Z">
        <w:r w:rsidR="00D5307F" w:rsidRPr="00503991">
          <w:delText>DC</w:delText>
        </w:r>
      </w:del>
      <w:ins w:id="227" w:author="287286" w:date="2013-10-30T09:10:00Z">
        <w:r w:rsidRPr="00F63601">
          <w:t>KDC</w:t>
        </w:r>
      </w:ins>
      <w:r w:rsidRPr="00BC660C">
        <w:t>.</w:t>
      </w:r>
    </w:p>
    <w:p w14:paraId="0796E445" w14:textId="77777777" w:rsidR="00EA1B38" w:rsidRDefault="00EA1B38" w:rsidP="00EA1B38">
      <w:pPr>
        <w:pStyle w:val="Nadpis3"/>
      </w:pPr>
      <w:bookmarkStart w:id="228" w:name="_Toc370882122"/>
      <w:bookmarkStart w:id="229" w:name="_Toc370077512"/>
      <w:r w:rsidRPr="00503991">
        <w:t>Geog</w:t>
      </w:r>
      <w:r>
        <w:t>rafická data z veřejných zdrojů</w:t>
      </w:r>
      <w:bookmarkEnd w:id="228"/>
      <w:bookmarkEnd w:id="229"/>
    </w:p>
    <w:p w14:paraId="42BFE476" w14:textId="77777777" w:rsidR="00EA1B38" w:rsidRDefault="00EA1B38" w:rsidP="00EA1B38">
      <w:pPr>
        <w:pStyle w:val="odstavec"/>
        <w:numPr>
          <w:ilvl w:val="0"/>
          <w:numId w:val="11"/>
        </w:numPr>
      </w:pPr>
      <w:proofErr w:type="spellStart"/>
      <w:r w:rsidRPr="00503991">
        <w:t>Geodata</w:t>
      </w:r>
      <w:proofErr w:type="spellEnd"/>
      <w:r w:rsidRPr="00503991">
        <w:t xml:space="preserve"> ČÚZK.</w:t>
      </w:r>
    </w:p>
    <w:p w14:paraId="56AC61F3" w14:textId="77777777" w:rsidR="00EA1B38" w:rsidRDefault="00EA1B38" w:rsidP="00EA1B38">
      <w:pPr>
        <w:pStyle w:val="odstavec"/>
        <w:numPr>
          <w:ilvl w:val="0"/>
          <w:numId w:val="11"/>
        </w:numPr>
      </w:pPr>
      <w:r w:rsidRPr="00503991">
        <w:t>Mapová díla ISKN.</w:t>
      </w:r>
    </w:p>
    <w:p w14:paraId="2E369460" w14:textId="77777777" w:rsidR="00EA1B38" w:rsidRDefault="00EA1B38" w:rsidP="00EA1B38">
      <w:pPr>
        <w:pStyle w:val="odstavec"/>
        <w:numPr>
          <w:ilvl w:val="0"/>
          <w:numId w:val="11"/>
        </w:numPr>
      </w:pPr>
      <w:r w:rsidRPr="00503991">
        <w:t>RÚIAN.</w:t>
      </w:r>
    </w:p>
    <w:p w14:paraId="7EE6EC54" w14:textId="50740FAE" w:rsidR="00EA1B38" w:rsidRDefault="00EA1B38" w:rsidP="00EA1B38">
      <w:pPr>
        <w:pStyle w:val="odstavec"/>
        <w:numPr>
          <w:ilvl w:val="0"/>
          <w:numId w:val="11"/>
        </w:numPr>
      </w:pPr>
      <w:r w:rsidRPr="00503991">
        <w:t>Digitální mapa veřejné správy</w:t>
      </w:r>
      <w:del w:id="230" w:author="287286" w:date="2013-10-30T09:10:00Z">
        <w:r w:rsidR="00D5307F" w:rsidRPr="00503991">
          <w:delText>.</w:delText>
        </w:r>
      </w:del>
      <w:ins w:id="231" w:author="287286" w:date="2013-10-30T09:10:00Z">
        <w:r>
          <w:t xml:space="preserve"> (až bude vytvořena a poskytnuta).</w:t>
        </w:r>
      </w:ins>
    </w:p>
    <w:p w14:paraId="7C056153" w14:textId="77777777" w:rsidR="00EA1B38" w:rsidRDefault="00EA1B38" w:rsidP="00EA1B38">
      <w:pPr>
        <w:pStyle w:val="Nadpis3"/>
      </w:pPr>
      <w:bookmarkStart w:id="232" w:name="_Toc370882123"/>
      <w:bookmarkStart w:id="233" w:name="_Toc370077513"/>
      <w:r w:rsidRPr="00503991">
        <w:t>Geog</w:t>
      </w:r>
      <w:r>
        <w:t>rafická data z ostatních zdrojů</w:t>
      </w:r>
      <w:bookmarkEnd w:id="232"/>
      <w:bookmarkEnd w:id="233"/>
    </w:p>
    <w:p w14:paraId="7573B572" w14:textId="77777777" w:rsidR="00EA1B38" w:rsidRDefault="00EA1B38" w:rsidP="00EA1B38">
      <w:pPr>
        <w:pStyle w:val="odstavec"/>
        <w:numPr>
          <w:ilvl w:val="0"/>
          <w:numId w:val="12"/>
        </w:numPr>
      </w:pPr>
      <w:r w:rsidRPr="00503991">
        <w:t>ZABAGED.</w:t>
      </w:r>
    </w:p>
    <w:p w14:paraId="7304BFD6" w14:textId="77777777" w:rsidR="00EA1B38" w:rsidRDefault="00EA1B38" w:rsidP="00EA1B38">
      <w:pPr>
        <w:pStyle w:val="odstavec"/>
        <w:numPr>
          <w:ilvl w:val="0"/>
          <w:numId w:val="12"/>
        </w:numPr>
      </w:pPr>
      <w:proofErr w:type="spellStart"/>
      <w:r w:rsidRPr="00503991">
        <w:t>Geonames</w:t>
      </w:r>
      <w:proofErr w:type="spellEnd"/>
      <w:r w:rsidRPr="00503991">
        <w:t>.</w:t>
      </w:r>
    </w:p>
    <w:p w14:paraId="18406477" w14:textId="77777777" w:rsidR="00EA1B38" w:rsidRDefault="00EA1B38" w:rsidP="00EA1B38">
      <w:pPr>
        <w:pStyle w:val="Nadpis3"/>
      </w:pPr>
      <w:bookmarkStart w:id="234" w:name="_Toc370882124"/>
      <w:bookmarkStart w:id="235" w:name="_Toc370077514"/>
      <w:r>
        <w:t>Data od vybraných poskytovatelů</w:t>
      </w:r>
      <w:bookmarkEnd w:id="234"/>
      <w:bookmarkEnd w:id="235"/>
    </w:p>
    <w:p w14:paraId="795AD61C" w14:textId="0F8A75C8" w:rsidR="00EA1B38" w:rsidRDefault="00EA1B38" w:rsidP="00EA1B38">
      <w:pPr>
        <w:pStyle w:val="odstavec"/>
        <w:numPr>
          <w:ilvl w:val="0"/>
          <w:numId w:val="13"/>
        </w:numPr>
      </w:pPr>
      <w:r>
        <w:t>Ú</w:t>
      </w:r>
      <w:r w:rsidRPr="00503991">
        <w:t>daje</w:t>
      </w:r>
      <w:r>
        <w:t xml:space="preserve"> poskytované telefonními operátory</w:t>
      </w:r>
      <w:r w:rsidRPr="00503991">
        <w:t xml:space="preserve">. </w:t>
      </w:r>
      <w:r>
        <w:t xml:space="preserve">Specifikovány v části J </w:t>
      </w:r>
      <w:del w:id="236" w:author="287286" w:date="2013-10-30T09:10:00Z">
        <w:r w:rsidR="00D5307F">
          <w:delText>Cílového</w:delText>
        </w:r>
      </w:del>
      <w:ins w:id="237" w:author="287286" w:date="2013-10-30T09:10:00Z">
        <w:r>
          <w:t>Prováděcího</w:t>
        </w:r>
      </w:ins>
      <w:r>
        <w:t xml:space="preserve"> konceptu</w:t>
      </w:r>
      <w:r w:rsidRPr="00503991">
        <w:t>.</w:t>
      </w:r>
    </w:p>
    <w:p w14:paraId="2CD4E8CF" w14:textId="77777777" w:rsidR="00EA1B38" w:rsidRPr="00503991" w:rsidRDefault="00EA1B38" w:rsidP="00EA1B38">
      <w:pPr>
        <w:pStyle w:val="odstavec"/>
        <w:numPr>
          <w:ilvl w:val="0"/>
          <w:numId w:val="13"/>
        </w:numPr>
      </w:pPr>
      <w:r>
        <w:t>JSDI.</w:t>
      </w:r>
    </w:p>
    <w:p w14:paraId="7EF411C1" w14:textId="77777777" w:rsidR="00EA1B38" w:rsidRPr="00503991" w:rsidRDefault="00EA1B38" w:rsidP="00EA1B38">
      <w:pPr>
        <w:pStyle w:val="odstavec"/>
        <w:numPr>
          <w:ilvl w:val="0"/>
          <w:numId w:val="13"/>
        </w:numPr>
      </w:pPr>
      <w:r w:rsidRPr="00503991">
        <w:lastRenderedPageBreak/>
        <w:t>Údaje o meteorologické situaci. Poskytuje ČMHÚ, jde o neveřejné údaje.</w:t>
      </w:r>
    </w:p>
    <w:p w14:paraId="745A2108" w14:textId="77777777" w:rsidR="00EA1B38" w:rsidRDefault="00EA1B38" w:rsidP="00EA1B38">
      <w:pPr>
        <w:pStyle w:val="odstavec"/>
        <w:numPr>
          <w:ilvl w:val="0"/>
          <w:numId w:val="13"/>
        </w:numPr>
      </w:pPr>
      <w:r w:rsidRPr="00503991">
        <w:t xml:space="preserve">Údaje o dopravní situaci. Poskytuje CDI prostřednictvím Policie ČR, jde o neveřejné údaje. </w:t>
      </w:r>
    </w:p>
    <w:p w14:paraId="40B21CED" w14:textId="77777777" w:rsidR="00EA1B38" w:rsidRDefault="00EA1B38" w:rsidP="00EA1B38">
      <w:pPr>
        <w:pStyle w:val="Nadpis3"/>
      </w:pPr>
      <w:bookmarkStart w:id="238" w:name="_Toc370882125"/>
      <w:bookmarkStart w:id="239" w:name="_Toc370077515"/>
      <w:r>
        <w:t>Data pro správu NIS IZS</w:t>
      </w:r>
      <w:bookmarkEnd w:id="238"/>
      <w:bookmarkEnd w:id="239"/>
    </w:p>
    <w:p w14:paraId="0C0C9508" w14:textId="77777777" w:rsidR="00EA1B38" w:rsidRPr="00503991" w:rsidRDefault="00EA1B38" w:rsidP="00EA1B38">
      <w:pPr>
        <w:pStyle w:val="odstavec"/>
        <w:numPr>
          <w:ilvl w:val="0"/>
          <w:numId w:val="14"/>
        </w:numPr>
      </w:pPr>
      <w:r w:rsidRPr="00503991">
        <w:t>Konfigurační data síťových zařízení v DC.</w:t>
      </w:r>
    </w:p>
    <w:p w14:paraId="59BDFAB8" w14:textId="77777777" w:rsidR="00EA1B38" w:rsidRPr="00503991" w:rsidRDefault="00EA1B38" w:rsidP="00EA1B38">
      <w:pPr>
        <w:pStyle w:val="odstavec"/>
        <w:numPr>
          <w:ilvl w:val="0"/>
          <w:numId w:val="14"/>
        </w:numPr>
      </w:pPr>
      <w:r w:rsidRPr="00503991">
        <w:t xml:space="preserve">Konfigurační data síťových zařízení na krajích. Včetně konfiguračních dat </w:t>
      </w:r>
      <w:r>
        <w:t>směrovačů</w:t>
      </w:r>
      <w:r w:rsidRPr="00503991">
        <w:t xml:space="preserve"> CE pro připojení KDC a krajských operačních středisek k ITS.</w:t>
      </w:r>
    </w:p>
    <w:p w14:paraId="68484221" w14:textId="77777777" w:rsidR="00EA1B38" w:rsidRPr="00503991" w:rsidRDefault="00EA1B38" w:rsidP="00EA1B38">
      <w:pPr>
        <w:pStyle w:val="odstavec"/>
        <w:numPr>
          <w:ilvl w:val="0"/>
          <w:numId w:val="14"/>
        </w:numPr>
      </w:pPr>
      <w:r w:rsidRPr="00503991">
        <w:t>Konfigurační data aplikace: definice procesů, definice pravidel.</w:t>
      </w:r>
    </w:p>
    <w:p w14:paraId="371DCB4C" w14:textId="77777777" w:rsidR="00EA1B38" w:rsidRPr="00503991" w:rsidRDefault="00EA1B38" w:rsidP="00EA1B38">
      <w:pPr>
        <w:pStyle w:val="odstavec"/>
        <w:numPr>
          <w:ilvl w:val="0"/>
          <w:numId w:val="14"/>
        </w:numPr>
      </w:pPr>
      <w:r w:rsidRPr="00503991">
        <w:t>Definice pravidel pro směrování zpráv.</w:t>
      </w:r>
    </w:p>
    <w:p w14:paraId="0D0CFE40" w14:textId="77777777" w:rsidR="00EA1B38" w:rsidRPr="00503991" w:rsidRDefault="00EA1B38" w:rsidP="00EA1B38">
      <w:pPr>
        <w:pStyle w:val="odstavec"/>
        <w:numPr>
          <w:ilvl w:val="0"/>
          <w:numId w:val="14"/>
        </w:numPr>
      </w:pPr>
      <w:r w:rsidRPr="00503991">
        <w:t>Data posílaná dohledovými systémy.</w:t>
      </w:r>
    </w:p>
    <w:p w14:paraId="46829658" w14:textId="77777777" w:rsidR="00EA1B38" w:rsidRDefault="00EA1B38" w:rsidP="00EA1B38">
      <w:pPr>
        <w:pStyle w:val="odstavec"/>
        <w:numPr>
          <w:ilvl w:val="0"/>
          <w:numId w:val="14"/>
        </w:numPr>
      </w:pPr>
      <w:r>
        <w:t>Obsah k</w:t>
      </w:r>
      <w:r w:rsidRPr="00503991">
        <w:t>omunikace správců s jednotlivými zařízeními.</w:t>
      </w:r>
    </w:p>
    <w:p w14:paraId="1ACE978C" w14:textId="77777777" w:rsidR="00EA1B38" w:rsidRDefault="00EA1B38" w:rsidP="00EA1B38">
      <w:pPr>
        <w:pStyle w:val="Nadpis3"/>
      </w:pPr>
      <w:bookmarkStart w:id="240" w:name="_Toc370882126"/>
      <w:bookmarkStart w:id="241" w:name="_Toc370077516"/>
      <w:r>
        <w:t>Záznamy o provozu NIS IZS</w:t>
      </w:r>
      <w:bookmarkEnd w:id="240"/>
      <w:bookmarkEnd w:id="241"/>
    </w:p>
    <w:p w14:paraId="029886B7" w14:textId="77777777" w:rsidR="00EA1B38" w:rsidRDefault="00EA1B38" w:rsidP="00EA1B38">
      <w:pPr>
        <w:pStyle w:val="odstavec"/>
        <w:numPr>
          <w:ilvl w:val="0"/>
          <w:numId w:val="28"/>
        </w:numPr>
      </w:pPr>
      <w:r>
        <w:t>Logy</w:t>
      </w:r>
      <w:r w:rsidRPr="00503991">
        <w:t>.</w:t>
      </w:r>
    </w:p>
    <w:p w14:paraId="3074DE71" w14:textId="77777777" w:rsidR="00EA1B38" w:rsidRPr="00503991" w:rsidRDefault="00EA1B38" w:rsidP="00EA1B38">
      <w:pPr>
        <w:pStyle w:val="odstavec"/>
        <w:numPr>
          <w:ilvl w:val="0"/>
          <w:numId w:val="28"/>
        </w:numPr>
      </w:pPr>
      <w:r>
        <w:t>Auditní záznamy</w:t>
      </w:r>
      <w:r w:rsidRPr="00503991">
        <w:t>.</w:t>
      </w:r>
    </w:p>
    <w:p w14:paraId="0E86653B" w14:textId="77777777" w:rsidR="00EA1B38" w:rsidRPr="00503991" w:rsidRDefault="00EA1B38" w:rsidP="00EA1B38">
      <w:pPr>
        <w:pStyle w:val="Nadpis2"/>
      </w:pPr>
      <w:bookmarkStart w:id="242" w:name="_Toc370882127"/>
      <w:bookmarkStart w:id="243" w:name="_Toc370077517"/>
      <w:r w:rsidRPr="00CB0D7A">
        <w:t>Software</w:t>
      </w:r>
      <w:r>
        <w:t xml:space="preserve"> NIS IZS</w:t>
      </w:r>
      <w:bookmarkEnd w:id="242"/>
      <w:bookmarkEnd w:id="243"/>
    </w:p>
    <w:p w14:paraId="54E63A2F" w14:textId="4DD53EE4" w:rsidR="00EA1B38" w:rsidRPr="00503991" w:rsidRDefault="00EA1B38" w:rsidP="00EA1B38">
      <w:pPr>
        <w:pStyle w:val="odstavec"/>
      </w:pPr>
      <w:r>
        <w:t xml:space="preserve">Software je podrobně specifikováno v části B </w:t>
      </w:r>
      <w:del w:id="244" w:author="287286" w:date="2013-10-30T09:10:00Z">
        <w:r w:rsidR="00D5307F">
          <w:delText>Cílového</w:delText>
        </w:r>
      </w:del>
      <w:ins w:id="245" w:author="287286" w:date="2013-10-30T09:10:00Z">
        <w:r>
          <w:t>Prováděcího</w:t>
        </w:r>
      </w:ins>
      <w:r>
        <w:t xml:space="preserve"> konceptu.</w:t>
      </w:r>
    </w:p>
    <w:p w14:paraId="1F530E4B" w14:textId="77777777" w:rsidR="00EA1B38" w:rsidRDefault="00EA1B38" w:rsidP="00EA1B38">
      <w:pPr>
        <w:pStyle w:val="Nadpis2"/>
      </w:pPr>
      <w:bookmarkStart w:id="246" w:name="_Toc370882128"/>
      <w:bookmarkStart w:id="247" w:name="_Toc370077518"/>
      <w:r w:rsidRPr="00CB0D7A">
        <w:t>Hardware</w:t>
      </w:r>
      <w:r>
        <w:t xml:space="preserve"> NIS IZS</w:t>
      </w:r>
      <w:bookmarkEnd w:id="246"/>
      <w:bookmarkEnd w:id="247"/>
    </w:p>
    <w:p w14:paraId="50581854" w14:textId="08DA8460" w:rsidR="00EA1B38" w:rsidRPr="00503991" w:rsidRDefault="00EA1B38" w:rsidP="00EA1B38">
      <w:pPr>
        <w:pStyle w:val="odstavec"/>
      </w:pPr>
      <w:r>
        <w:t xml:space="preserve">Hardware je podrobně specifikován v části A </w:t>
      </w:r>
      <w:del w:id="248" w:author="287286" w:date="2013-10-30T09:10:00Z">
        <w:r w:rsidR="00D5307F">
          <w:delText>Cílového</w:delText>
        </w:r>
      </w:del>
      <w:ins w:id="249" w:author="287286" w:date="2013-10-30T09:10:00Z">
        <w:r>
          <w:t>Prováděcího</w:t>
        </w:r>
      </w:ins>
      <w:r>
        <w:t xml:space="preserve"> konceptu.</w:t>
      </w:r>
    </w:p>
    <w:p w14:paraId="5EAA3A7C" w14:textId="77777777" w:rsidR="00EA1B38" w:rsidRDefault="00EA1B38" w:rsidP="00EA1B38">
      <w:pPr>
        <w:pStyle w:val="Nadpis2"/>
      </w:pPr>
      <w:bookmarkStart w:id="250" w:name="_Toc370882129"/>
      <w:bookmarkStart w:id="251" w:name="_Toc370077519"/>
      <w:r w:rsidRPr="00D9674F">
        <w:t>Lokality NIS IZS</w:t>
      </w:r>
      <w:bookmarkEnd w:id="250"/>
      <w:bookmarkEnd w:id="251"/>
    </w:p>
    <w:p w14:paraId="43929D6F" w14:textId="42151EA8" w:rsidR="00EA1B38" w:rsidRPr="00503991" w:rsidRDefault="00EA1B38" w:rsidP="00EA1B38">
      <w:pPr>
        <w:pStyle w:val="odstavec"/>
      </w:pPr>
      <w:r>
        <w:t xml:space="preserve">Lokality jsou podrobně specifikovány v příloze 1 části A </w:t>
      </w:r>
      <w:del w:id="252" w:author="287286" w:date="2013-10-30T09:10:00Z">
        <w:r w:rsidR="00D5307F">
          <w:delText>Cílového</w:delText>
        </w:r>
      </w:del>
      <w:ins w:id="253" w:author="287286" w:date="2013-10-30T09:10:00Z">
        <w:r>
          <w:t>Prováděcího</w:t>
        </w:r>
      </w:ins>
      <w:r>
        <w:t xml:space="preserve"> konceptu.</w:t>
      </w:r>
    </w:p>
    <w:p w14:paraId="6AAE84DC" w14:textId="77777777" w:rsidR="00EA1B38" w:rsidRPr="00503991" w:rsidRDefault="00EA1B38" w:rsidP="00EA1B38">
      <w:pPr>
        <w:pStyle w:val="Nadpis1"/>
        <w:ind w:left="851" w:hanging="851"/>
        <w:pPrChange w:id="254" w:author="287286" w:date="2013-10-30T09:10:00Z">
          <w:pPr>
            <w:pStyle w:val="Nadpis1"/>
          </w:pPr>
        </w:pPrChange>
      </w:pPr>
      <w:bookmarkStart w:id="255" w:name="_Toc356421241"/>
      <w:bookmarkStart w:id="256" w:name="_Toc358961831"/>
      <w:bookmarkStart w:id="257" w:name="_Toc370882130"/>
      <w:bookmarkStart w:id="258" w:name="_Toc370077520"/>
      <w:r>
        <w:lastRenderedPageBreak/>
        <w:t xml:space="preserve">Řízení rizik </w:t>
      </w:r>
      <w:r w:rsidRPr="00503991">
        <w:t>NIS IZS</w:t>
      </w:r>
      <w:bookmarkEnd w:id="255"/>
      <w:bookmarkEnd w:id="256"/>
      <w:bookmarkEnd w:id="257"/>
      <w:bookmarkEnd w:id="258"/>
    </w:p>
    <w:p w14:paraId="442BEE72" w14:textId="77777777" w:rsidR="00EA1B38" w:rsidRDefault="00EA1B38" w:rsidP="00EA1B38">
      <w:pPr>
        <w:pStyle w:val="Nadpis2"/>
      </w:pPr>
      <w:bookmarkStart w:id="259" w:name="_Toc370882131"/>
      <w:bookmarkStart w:id="260" w:name="_Toc370077521"/>
      <w:r>
        <w:t>Identifikace a klasifikace rizik</w:t>
      </w:r>
      <w:bookmarkEnd w:id="259"/>
      <w:bookmarkEnd w:id="260"/>
    </w:p>
    <w:p w14:paraId="64677549" w14:textId="77777777" w:rsidR="00EA1B38" w:rsidRPr="00503991" w:rsidRDefault="00EA1B38" w:rsidP="00EA1B38">
      <w:pPr>
        <w:pStyle w:val="odstavec"/>
      </w:pPr>
      <w:r>
        <w:t>N</w:t>
      </w:r>
      <w:r w:rsidRPr="00503991">
        <w:t>ásledující rizik</w:t>
      </w:r>
      <w:r>
        <w:t>a</w:t>
      </w:r>
      <w:r w:rsidRPr="00503991">
        <w:t xml:space="preserve"> </w:t>
      </w:r>
      <w:r>
        <w:t>rozdělená do kategorií jsou uvažována jako základní seznam pro fázi provozu NIS IZS. Systém bude kontinuálně monitorovaný a budou sledována všechna potenciální rizika, která mohou být identifikována i mimo níže uvedený seznam.</w:t>
      </w:r>
    </w:p>
    <w:p w14:paraId="700B649B" w14:textId="77777777" w:rsidR="00EA1B38" w:rsidRPr="00D9674F" w:rsidRDefault="00EA1B38" w:rsidP="00EA1B38">
      <w:pPr>
        <w:pStyle w:val="odstavec"/>
        <w:rPr>
          <w:rFonts w:eastAsiaTheme="majorEastAsia" w:cstheme="majorBidi"/>
          <w:b/>
          <w:bCs/>
          <w:color w:val="31849B" w:themeColor="accent5" w:themeShade="BF"/>
          <w:sz w:val="24"/>
        </w:rPr>
      </w:pPr>
      <w:r w:rsidRPr="00D9674F">
        <w:rPr>
          <w:rFonts w:eastAsiaTheme="majorEastAsia" w:cstheme="majorBidi"/>
          <w:b/>
          <w:bCs/>
          <w:color w:val="31849B" w:themeColor="accent5" w:themeShade="BF"/>
          <w:sz w:val="24"/>
        </w:rPr>
        <w:t xml:space="preserve">Fyzická </w:t>
      </w:r>
      <w:r>
        <w:rPr>
          <w:rFonts w:eastAsiaTheme="majorEastAsia" w:cstheme="majorBidi"/>
          <w:b/>
          <w:bCs/>
          <w:color w:val="31849B" w:themeColor="accent5" w:themeShade="BF"/>
          <w:sz w:val="24"/>
        </w:rPr>
        <w:t>rizika</w:t>
      </w:r>
    </w:p>
    <w:p w14:paraId="001F8E84" w14:textId="77777777" w:rsidR="00EA1B38" w:rsidRDefault="00EA1B38" w:rsidP="00EA1B38">
      <w:pPr>
        <w:pStyle w:val="odstavec"/>
        <w:numPr>
          <w:ilvl w:val="0"/>
          <w:numId w:val="15"/>
        </w:numPr>
      </w:pPr>
      <w:r w:rsidRPr="00503991">
        <w:t xml:space="preserve">Ohrožení zařízení NIS IZS přírodními vlivy (záplavy, </w:t>
      </w:r>
      <w:r>
        <w:t>vítr</w:t>
      </w:r>
      <w:r w:rsidRPr="00503991">
        <w:t>, sníh, zemětřesení, blesk).</w:t>
      </w:r>
    </w:p>
    <w:p w14:paraId="55AB0956" w14:textId="77777777" w:rsidR="00EA1B38" w:rsidRDefault="00EA1B38" w:rsidP="00EA1B38">
      <w:pPr>
        <w:pStyle w:val="odstavec"/>
        <w:numPr>
          <w:ilvl w:val="0"/>
          <w:numId w:val="15"/>
        </w:numPr>
      </w:pPr>
      <w:r w:rsidRPr="00503991">
        <w:t>Ohrožení zařízení NIS IZS oh</w:t>
      </w:r>
      <w:r>
        <w:t>něm</w:t>
      </w:r>
      <w:r w:rsidRPr="00503991">
        <w:t>.</w:t>
      </w:r>
    </w:p>
    <w:p w14:paraId="1D92089B" w14:textId="77777777" w:rsidR="00EA1B38" w:rsidRDefault="00EA1B38" w:rsidP="00EA1B38">
      <w:pPr>
        <w:pStyle w:val="odstavec"/>
        <w:numPr>
          <w:ilvl w:val="0"/>
          <w:numId w:val="15"/>
        </w:numPr>
      </w:pPr>
      <w:r w:rsidRPr="00503991">
        <w:t>Ohrožení zařízení NIS IZS</w:t>
      </w:r>
      <w:r>
        <w:t xml:space="preserve"> průmyslovými haváriemi</w:t>
      </w:r>
      <w:r w:rsidRPr="00503991">
        <w:t>.</w:t>
      </w:r>
    </w:p>
    <w:p w14:paraId="0660D471" w14:textId="77777777" w:rsidR="00EA1B38" w:rsidRPr="00503991" w:rsidRDefault="00EA1B38" w:rsidP="00EA1B38">
      <w:pPr>
        <w:pStyle w:val="odstavec"/>
        <w:numPr>
          <w:ilvl w:val="0"/>
          <w:numId w:val="15"/>
        </w:numPr>
      </w:pPr>
      <w:r w:rsidRPr="00503991">
        <w:t>Ohrožení zařízení NIS IZS nevyhovujícími podmínkami pro provoz (teplota, vlhkost, prašnost, stabilita dodávané elektřiny).</w:t>
      </w:r>
    </w:p>
    <w:p w14:paraId="4BC29405" w14:textId="77777777" w:rsidR="00EA1B38" w:rsidRPr="00503991" w:rsidRDefault="00EA1B38" w:rsidP="00EA1B38">
      <w:pPr>
        <w:pStyle w:val="odstavec"/>
        <w:numPr>
          <w:ilvl w:val="0"/>
          <w:numId w:val="15"/>
        </w:numPr>
      </w:pPr>
      <w:r w:rsidRPr="00503991">
        <w:t>Krádež zařízení nebo jejich zničení</w:t>
      </w:r>
      <w:r>
        <w:t xml:space="preserve"> či poškození</w:t>
      </w:r>
      <w:r w:rsidRPr="00503991">
        <w:t>.</w:t>
      </w:r>
    </w:p>
    <w:p w14:paraId="02B55AAA" w14:textId="77777777" w:rsidR="00EA1B38" w:rsidRPr="00503991" w:rsidRDefault="00EA1B38" w:rsidP="00EA1B38">
      <w:pPr>
        <w:pStyle w:val="odstavec"/>
        <w:numPr>
          <w:ilvl w:val="0"/>
          <w:numId w:val="15"/>
        </w:numPr>
      </w:pPr>
      <w:r w:rsidRPr="00503991">
        <w:t>Teroristický útok.</w:t>
      </w:r>
    </w:p>
    <w:p w14:paraId="0263CCE1" w14:textId="77777777" w:rsidR="00EA1B38" w:rsidRPr="00D9674F" w:rsidRDefault="00EA1B38" w:rsidP="00EA1B38">
      <w:pPr>
        <w:pStyle w:val="odstavec"/>
        <w:rPr>
          <w:rFonts w:eastAsiaTheme="majorEastAsia" w:cstheme="majorBidi"/>
          <w:b/>
          <w:bCs/>
          <w:color w:val="31849B" w:themeColor="accent5" w:themeShade="BF"/>
          <w:sz w:val="24"/>
        </w:rPr>
      </w:pPr>
      <w:r>
        <w:rPr>
          <w:rFonts w:eastAsiaTheme="majorEastAsia" w:cstheme="majorBidi"/>
          <w:b/>
          <w:bCs/>
          <w:color w:val="31849B" w:themeColor="accent5" w:themeShade="BF"/>
          <w:sz w:val="24"/>
        </w:rPr>
        <w:t>Personální</w:t>
      </w:r>
      <w:r w:rsidRPr="00D9674F">
        <w:rPr>
          <w:rFonts w:eastAsiaTheme="majorEastAsia" w:cstheme="majorBidi"/>
          <w:b/>
          <w:bCs/>
          <w:color w:val="31849B" w:themeColor="accent5" w:themeShade="BF"/>
          <w:sz w:val="24"/>
        </w:rPr>
        <w:t xml:space="preserve"> </w:t>
      </w:r>
      <w:r>
        <w:rPr>
          <w:rFonts w:eastAsiaTheme="majorEastAsia" w:cstheme="majorBidi"/>
          <w:b/>
          <w:bCs/>
          <w:color w:val="31849B" w:themeColor="accent5" w:themeShade="BF"/>
          <w:sz w:val="24"/>
        </w:rPr>
        <w:t>rizika</w:t>
      </w:r>
    </w:p>
    <w:p w14:paraId="49B79228" w14:textId="77777777" w:rsidR="00EA1B38" w:rsidRPr="00503991" w:rsidRDefault="00EA1B38" w:rsidP="00EA1B38">
      <w:pPr>
        <w:pStyle w:val="odstavec"/>
        <w:numPr>
          <w:ilvl w:val="0"/>
          <w:numId w:val="15"/>
        </w:numPr>
      </w:pPr>
      <w:r w:rsidRPr="00503991">
        <w:t>Chyba obsluhy: chybné konfigurace hardware nebo software, chybné příkazy administrátorů. Chyby v DNS, směrování, IP adresách.</w:t>
      </w:r>
    </w:p>
    <w:p w14:paraId="226EDEC5" w14:textId="77777777" w:rsidR="00EA1B38" w:rsidRDefault="00EA1B38" w:rsidP="00EA1B38">
      <w:pPr>
        <w:pStyle w:val="odstavec"/>
        <w:numPr>
          <w:ilvl w:val="0"/>
          <w:numId w:val="15"/>
        </w:numPr>
      </w:pPr>
      <w:r w:rsidRPr="00503991">
        <w:t>Sociální inženýrství proti osobám podílejícím se na provozu nebo správě NIS IZS</w:t>
      </w:r>
      <w:r>
        <w:t xml:space="preserve"> s cílem zneužít jejich oprávnění</w:t>
      </w:r>
      <w:r w:rsidRPr="00503991">
        <w:t>.</w:t>
      </w:r>
    </w:p>
    <w:p w14:paraId="12650063" w14:textId="77777777" w:rsidR="00EA1B38" w:rsidRPr="00503991" w:rsidRDefault="00EA1B38" w:rsidP="00EA1B38">
      <w:pPr>
        <w:pStyle w:val="odstavec"/>
        <w:numPr>
          <w:ilvl w:val="0"/>
          <w:numId w:val="15"/>
        </w:numPr>
      </w:pPr>
      <w:r>
        <w:t xml:space="preserve">Provedení neoprávněných činností, </w:t>
      </w:r>
      <w:r w:rsidRPr="00706D4E">
        <w:t>zneužití oprávnění ze strany uživatelů</w:t>
      </w:r>
      <w:r>
        <w:t xml:space="preserve"> nebo správců.</w:t>
      </w:r>
    </w:p>
    <w:p w14:paraId="47CCA11E" w14:textId="77777777" w:rsidR="00EA1B38" w:rsidRPr="00D9674F" w:rsidRDefault="00EA1B38" w:rsidP="00EA1B38">
      <w:pPr>
        <w:pStyle w:val="odstavec"/>
        <w:rPr>
          <w:rFonts w:eastAsiaTheme="majorEastAsia" w:cstheme="majorBidi"/>
          <w:b/>
          <w:bCs/>
          <w:color w:val="31849B" w:themeColor="accent5" w:themeShade="BF"/>
          <w:sz w:val="24"/>
        </w:rPr>
      </w:pPr>
      <w:r>
        <w:rPr>
          <w:rFonts w:eastAsiaTheme="majorEastAsia" w:cstheme="majorBidi"/>
          <w:b/>
          <w:bCs/>
          <w:color w:val="31849B" w:themeColor="accent5" w:themeShade="BF"/>
          <w:sz w:val="24"/>
        </w:rPr>
        <w:t>Kybernetická</w:t>
      </w:r>
      <w:r w:rsidRPr="00D9674F">
        <w:rPr>
          <w:rFonts w:eastAsiaTheme="majorEastAsia" w:cstheme="majorBidi"/>
          <w:b/>
          <w:bCs/>
          <w:color w:val="31849B" w:themeColor="accent5" w:themeShade="BF"/>
          <w:sz w:val="24"/>
        </w:rPr>
        <w:t xml:space="preserve"> </w:t>
      </w:r>
      <w:r>
        <w:rPr>
          <w:rFonts w:eastAsiaTheme="majorEastAsia" w:cstheme="majorBidi"/>
          <w:b/>
          <w:bCs/>
          <w:color w:val="31849B" w:themeColor="accent5" w:themeShade="BF"/>
          <w:sz w:val="24"/>
        </w:rPr>
        <w:t>rizika</w:t>
      </w:r>
    </w:p>
    <w:p w14:paraId="104DDCDC" w14:textId="77777777" w:rsidR="00EA1B38" w:rsidRPr="00503991" w:rsidRDefault="00EA1B38" w:rsidP="00EA1B38">
      <w:pPr>
        <w:pStyle w:val="odstavec"/>
        <w:numPr>
          <w:ilvl w:val="0"/>
          <w:numId w:val="15"/>
        </w:numPr>
      </w:pPr>
      <w:r w:rsidRPr="00503991">
        <w:t xml:space="preserve">Výskyt </w:t>
      </w:r>
      <w:r w:rsidRPr="00706D4E">
        <w:t xml:space="preserve">škodlivého software, např. viry, </w:t>
      </w:r>
      <w:proofErr w:type="spellStart"/>
      <w:r w:rsidRPr="00706D4E">
        <w:t>spyware</w:t>
      </w:r>
      <w:proofErr w:type="spellEnd"/>
      <w:r w:rsidRPr="00706D4E">
        <w:t xml:space="preserve">, trojské koně </w:t>
      </w:r>
      <w:proofErr w:type="spellStart"/>
      <w:r w:rsidRPr="00706D4E">
        <w:t>apod</w:t>
      </w:r>
      <w:proofErr w:type="spellEnd"/>
      <w:r w:rsidRPr="00D9674F" w:rsidDel="00923761">
        <w:t xml:space="preserve"> </w:t>
      </w:r>
      <w:r w:rsidRPr="00503991">
        <w:t>v NIS IZS.</w:t>
      </w:r>
    </w:p>
    <w:p w14:paraId="161E990D" w14:textId="77777777" w:rsidR="00EA1B38" w:rsidRDefault="00EA1B38" w:rsidP="00EA1B38">
      <w:pPr>
        <w:pStyle w:val="odstavec"/>
        <w:numPr>
          <w:ilvl w:val="0"/>
          <w:numId w:val="15"/>
        </w:numPr>
      </w:pPr>
      <w:r w:rsidRPr="00503991">
        <w:t>Kybernetický útok vedený proti NIS IZS</w:t>
      </w:r>
      <w:r>
        <w:t xml:space="preserve"> z nějaké vnější sítě (ITS, CMS) - </w:t>
      </w:r>
      <w:proofErr w:type="spellStart"/>
      <w:r w:rsidRPr="00706D4E">
        <w:rPr>
          <w:szCs w:val="16"/>
        </w:rPr>
        <w:t>footprinting</w:t>
      </w:r>
      <w:proofErr w:type="spellEnd"/>
      <w:r w:rsidRPr="00706D4E">
        <w:rPr>
          <w:szCs w:val="16"/>
        </w:rPr>
        <w:t>, l</w:t>
      </w:r>
      <w:r w:rsidRPr="00706D4E">
        <w:t xml:space="preserve">ámání hesel, </w:t>
      </w:r>
      <w:r w:rsidRPr="00706D4E">
        <w:rPr>
          <w:szCs w:val="16"/>
        </w:rPr>
        <w:t>spouštění kódu</w:t>
      </w:r>
      <w:r>
        <w:rPr>
          <w:szCs w:val="16"/>
        </w:rPr>
        <w:t>.</w:t>
      </w:r>
    </w:p>
    <w:p w14:paraId="2EE232E2" w14:textId="77777777" w:rsidR="00EA1B38" w:rsidRDefault="00EA1B38" w:rsidP="00EA1B38">
      <w:pPr>
        <w:pStyle w:val="odstavec"/>
        <w:numPr>
          <w:ilvl w:val="0"/>
          <w:numId w:val="15"/>
        </w:numPr>
      </w:pPr>
      <w:r>
        <w:t>Útok na dostupnost NIS IZS z nějaké vnější sítě (ITS, CMS)</w:t>
      </w:r>
      <w:r w:rsidRPr="00503991">
        <w:t xml:space="preserve">. </w:t>
      </w:r>
    </w:p>
    <w:p w14:paraId="36C6D38E" w14:textId="77777777" w:rsidR="00EA1B38" w:rsidRDefault="00EA1B38" w:rsidP="00EA1B38">
      <w:pPr>
        <w:pStyle w:val="odstavec"/>
        <w:numPr>
          <w:ilvl w:val="0"/>
          <w:numId w:val="15"/>
        </w:numPr>
      </w:pPr>
      <w:r w:rsidRPr="00503991">
        <w:t>Kybernetický útok vedený proti NIS IZS</w:t>
      </w:r>
      <w:r>
        <w:t xml:space="preserve"> z vnitřní sítě (NIS) - </w:t>
      </w:r>
      <w:proofErr w:type="spellStart"/>
      <w:r w:rsidRPr="00706D4E">
        <w:rPr>
          <w:szCs w:val="16"/>
        </w:rPr>
        <w:t>footprinting</w:t>
      </w:r>
      <w:proofErr w:type="spellEnd"/>
      <w:r w:rsidRPr="00706D4E">
        <w:rPr>
          <w:szCs w:val="16"/>
        </w:rPr>
        <w:t>, l</w:t>
      </w:r>
      <w:r w:rsidRPr="00706D4E">
        <w:t xml:space="preserve">ámání hesel, </w:t>
      </w:r>
      <w:r w:rsidRPr="00706D4E">
        <w:rPr>
          <w:szCs w:val="16"/>
        </w:rPr>
        <w:t>spouštění kódu</w:t>
      </w:r>
      <w:r w:rsidRPr="00503991">
        <w:t>.</w:t>
      </w:r>
    </w:p>
    <w:p w14:paraId="04AEC50F" w14:textId="77777777" w:rsidR="00EA1B38" w:rsidRDefault="00EA1B38" w:rsidP="00EA1B38">
      <w:pPr>
        <w:pStyle w:val="odstavec"/>
        <w:numPr>
          <w:ilvl w:val="0"/>
          <w:numId w:val="15"/>
        </w:numPr>
      </w:pPr>
      <w:r>
        <w:t>Útok na dostupnost NIS IZS z vnitřní sítě (NIS)</w:t>
      </w:r>
      <w:r w:rsidRPr="00503991">
        <w:t xml:space="preserve">. </w:t>
      </w:r>
    </w:p>
    <w:p w14:paraId="3FCA7517" w14:textId="77777777" w:rsidR="00EA1B38" w:rsidRDefault="00EA1B38" w:rsidP="00EA1B38">
      <w:pPr>
        <w:pStyle w:val="odstavec"/>
        <w:numPr>
          <w:ilvl w:val="0"/>
          <w:numId w:val="15"/>
        </w:numPr>
      </w:pPr>
      <w:r w:rsidRPr="00503991">
        <w:t>Falšování identity</w:t>
      </w:r>
      <w:r>
        <w:t xml:space="preserve"> uživatele nebo zařízení</w:t>
      </w:r>
      <w:r w:rsidRPr="00503991">
        <w:t>.</w:t>
      </w:r>
    </w:p>
    <w:p w14:paraId="54FAC660" w14:textId="77777777" w:rsidR="00EA1B38" w:rsidRPr="00D9674F" w:rsidRDefault="00EA1B38" w:rsidP="00EA1B38">
      <w:pPr>
        <w:pStyle w:val="odstavec"/>
        <w:rPr>
          <w:rFonts w:eastAsiaTheme="majorEastAsia" w:cstheme="majorBidi"/>
          <w:b/>
          <w:bCs/>
          <w:color w:val="31849B" w:themeColor="accent5" w:themeShade="BF"/>
          <w:sz w:val="24"/>
        </w:rPr>
      </w:pPr>
      <w:r>
        <w:rPr>
          <w:rFonts w:eastAsiaTheme="majorEastAsia" w:cstheme="majorBidi"/>
          <w:b/>
          <w:bCs/>
          <w:color w:val="31849B" w:themeColor="accent5" w:themeShade="BF"/>
          <w:sz w:val="24"/>
        </w:rPr>
        <w:t>Technická</w:t>
      </w:r>
      <w:r w:rsidRPr="00D9674F">
        <w:rPr>
          <w:rFonts w:eastAsiaTheme="majorEastAsia" w:cstheme="majorBidi"/>
          <w:b/>
          <w:bCs/>
          <w:color w:val="31849B" w:themeColor="accent5" w:themeShade="BF"/>
          <w:sz w:val="24"/>
        </w:rPr>
        <w:t xml:space="preserve"> </w:t>
      </w:r>
      <w:r>
        <w:rPr>
          <w:rFonts w:eastAsiaTheme="majorEastAsia" w:cstheme="majorBidi"/>
          <w:b/>
          <w:bCs/>
          <w:color w:val="31849B" w:themeColor="accent5" w:themeShade="BF"/>
          <w:sz w:val="24"/>
        </w:rPr>
        <w:t>rizika</w:t>
      </w:r>
    </w:p>
    <w:p w14:paraId="3399349B" w14:textId="77777777" w:rsidR="00EA1B38" w:rsidRPr="00503991" w:rsidRDefault="00EA1B38" w:rsidP="00EA1B38">
      <w:pPr>
        <w:pStyle w:val="odstavec"/>
        <w:numPr>
          <w:ilvl w:val="0"/>
          <w:numId w:val="15"/>
        </w:numPr>
      </w:pPr>
      <w:r w:rsidRPr="00503991">
        <w:t>Chyba aplikačního software.</w:t>
      </w:r>
    </w:p>
    <w:p w14:paraId="1783EF16" w14:textId="77777777" w:rsidR="00EA1B38" w:rsidRDefault="00EA1B38" w:rsidP="00EA1B38">
      <w:pPr>
        <w:pStyle w:val="odstavec"/>
        <w:numPr>
          <w:ilvl w:val="0"/>
          <w:numId w:val="15"/>
        </w:numPr>
      </w:pPr>
      <w:r w:rsidRPr="00503991">
        <w:t>Nedostupnost dat potřebných pro fungování aplikací.</w:t>
      </w:r>
    </w:p>
    <w:p w14:paraId="3B77CB20" w14:textId="77777777" w:rsidR="00EA1B38" w:rsidRDefault="00EA1B38" w:rsidP="00EA1B38">
      <w:pPr>
        <w:pStyle w:val="odstavec"/>
        <w:numPr>
          <w:ilvl w:val="0"/>
          <w:numId w:val="15"/>
        </w:numPr>
      </w:pPr>
      <w:r>
        <w:t xml:space="preserve">Použití neověřených dat </w:t>
      </w:r>
      <w:r w:rsidRPr="00503991">
        <w:t>potřebných pro fungování aplikací</w:t>
      </w:r>
      <w:r>
        <w:t>.</w:t>
      </w:r>
    </w:p>
    <w:p w14:paraId="7DB863F0" w14:textId="77777777" w:rsidR="00EA1B38" w:rsidRDefault="00EA1B38" w:rsidP="00EA1B38">
      <w:pPr>
        <w:pStyle w:val="odstavec"/>
        <w:numPr>
          <w:ilvl w:val="0"/>
          <w:numId w:val="15"/>
        </w:numPr>
      </w:pPr>
      <w:r>
        <w:lastRenderedPageBreak/>
        <w:t>N</w:t>
      </w:r>
      <w:r w:rsidRPr="00706D4E">
        <w:t xml:space="preserve">eoprávněná modifikace nebo smazání </w:t>
      </w:r>
      <w:r>
        <w:t>dat NIS.</w:t>
      </w:r>
    </w:p>
    <w:p w14:paraId="25DEDBCF" w14:textId="77777777" w:rsidR="00EA1B38" w:rsidRDefault="00EA1B38" w:rsidP="00EA1B38">
      <w:pPr>
        <w:pStyle w:val="odstavec"/>
        <w:numPr>
          <w:ilvl w:val="0"/>
          <w:numId w:val="15"/>
        </w:numPr>
      </w:pPr>
      <w:r>
        <w:t>I</w:t>
      </w:r>
      <w:r w:rsidRPr="00706D4E">
        <w:t>nfiltrace komunikace, narušení integrity přenášených dat</w:t>
      </w:r>
      <w:r>
        <w:t xml:space="preserve"> NIS.</w:t>
      </w:r>
    </w:p>
    <w:p w14:paraId="71A36425" w14:textId="77777777" w:rsidR="00EA1B38" w:rsidRDefault="00EA1B38" w:rsidP="00EA1B38">
      <w:pPr>
        <w:pStyle w:val="odstavec"/>
        <w:numPr>
          <w:ilvl w:val="0"/>
          <w:numId w:val="15"/>
        </w:numPr>
      </w:pPr>
      <w:r>
        <w:t>Z</w:t>
      </w:r>
      <w:r w:rsidRPr="00706D4E">
        <w:t xml:space="preserve">neužití </w:t>
      </w:r>
      <w:r>
        <w:t>dat NIS</w:t>
      </w:r>
      <w:r w:rsidRPr="00706D4E">
        <w:t>, neoprávněný přístup k</w:t>
      </w:r>
      <w:r>
        <w:t> datům NIS</w:t>
      </w:r>
      <w:r w:rsidRPr="00706D4E">
        <w:t xml:space="preserve">, neoprávněné kopírování </w:t>
      </w:r>
      <w:r>
        <w:t>dat NIS.</w:t>
      </w:r>
    </w:p>
    <w:p w14:paraId="2445D861" w14:textId="77777777" w:rsidR="00EA1B38" w:rsidRPr="00503991" w:rsidRDefault="00EA1B38" w:rsidP="00EA1B38">
      <w:pPr>
        <w:pStyle w:val="odstavec"/>
        <w:numPr>
          <w:ilvl w:val="0"/>
          <w:numId w:val="15"/>
        </w:numPr>
      </w:pPr>
      <w:r>
        <w:t>Z</w:t>
      </w:r>
      <w:r w:rsidRPr="00706D4E">
        <w:t>achycení komunikace,</w:t>
      </w:r>
      <w:r w:rsidRPr="00E20F98">
        <w:t xml:space="preserve"> </w:t>
      </w:r>
      <w:r w:rsidRPr="00706D4E">
        <w:t xml:space="preserve">narušení </w:t>
      </w:r>
      <w:r>
        <w:t>důvěrnosti</w:t>
      </w:r>
      <w:r w:rsidRPr="00706D4E">
        <w:t xml:space="preserve"> přenášených dat</w:t>
      </w:r>
      <w:r>
        <w:t xml:space="preserve"> NIS.</w:t>
      </w:r>
    </w:p>
    <w:p w14:paraId="268ABB4F" w14:textId="77777777" w:rsidR="00EA1B38" w:rsidRPr="00503991" w:rsidRDefault="00EA1B38" w:rsidP="00EA1B38">
      <w:pPr>
        <w:pStyle w:val="odstavec"/>
        <w:numPr>
          <w:ilvl w:val="0"/>
          <w:numId w:val="15"/>
        </w:numPr>
      </w:pPr>
      <w:r w:rsidRPr="00503991">
        <w:t>Chyba systémového software.</w:t>
      </w:r>
    </w:p>
    <w:p w14:paraId="334096C6" w14:textId="77777777" w:rsidR="00EA1B38" w:rsidRPr="00503991" w:rsidRDefault="00EA1B38" w:rsidP="00EA1B38">
      <w:pPr>
        <w:pStyle w:val="odstavec"/>
        <w:numPr>
          <w:ilvl w:val="0"/>
          <w:numId w:val="15"/>
        </w:numPr>
      </w:pPr>
      <w:r>
        <w:t>S</w:t>
      </w:r>
      <w:r w:rsidRPr="00706D4E">
        <w:t>elhání</w:t>
      </w:r>
      <w:r>
        <w:t xml:space="preserve"> nebo neúmyslné poškození </w:t>
      </w:r>
      <w:r w:rsidRPr="00503991">
        <w:t>hardware.</w:t>
      </w:r>
    </w:p>
    <w:p w14:paraId="4FE4F1EF" w14:textId="77777777" w:rsidR="00EA1B38" w:rsidRDefault="00EA1B38" w:rsidP="00EA1B38">
      <w:pPr>
        <w:pStyle w:val="odstavec"/>
        <w:numPr>
          <w:ilvl w:val="0"/>
          <w:numId w:val="15"/>
        </w:numPr>
      </w:pPr>
      <w:r w:rsidRPr="00503991">
        <w:t>Nedostupnost komunikací (počítačové sí</w:t>
      </w:r>
      <w:r>
        <w:t>tě</w:t>
      </w:r>
      <w:r w:rsidRPr="00503991">
        <w:t>, telefonní síť).</w:t>
      </w:r>
    </w:p>
    <w:p w14:paraId="1D224D05" w14:textId="77777777" w:rsidR="00EA1B38" w:rsidRDefault="00EA1B38" w:rsidP="00EA1B38">
      <w:pPr>
        <w:pStyle w:val="odstavec"/>
        <w:numPr>
          <w:ilvl w:val="0"/>
          <w:numId w:val="15"/>
        </w:numPr>
      </w:pPr>
      <w:r>
        <w:t>P</w:t>
      </w:r>
      <w:r w:rsidRPr="00706D4E">
        <w:t>řerušení dodávky elektrické energie</w:t>
      </w:r>
      <w:r>
        <w:t>.</w:t>
      </w:r>
    </w:p>
    <w:p w14:paraId="47F18192" w14:textId="77777777" w:rsidR="00EA1B38" w:rsidRPr="00503991" w:rsidRDefault="00EA1B38" w:rsidP="00EA1B38">
      <w:pPr>
        <w:pStyle w:val="odstavec"/>
        <w:numPr>
          <w:ilvl w:val="0"/>
          <w:numId w:val="15"/>
        </w:numPr>
      </w:pPr>
      <w:r>
        <w:t>Využívání software v rozporu s licenčními podmínkami.</w:t>
      </w:r>
    </w:p>
    <w:p w14:paraId="1704A631" w14:textId="77777777" w:rsidR="00EA1B38" w:rsidRPr="00503991" w:rsidRDefault="00EA1B38" w:rsidP="00EA1B38">
      <w:pPr>
        <w:pStyle w:val="Nadpis2"/>
      </w:pPr>
      <w:bookmarkStart w:id="261" w:name="_Toc370882132"/>
      <w:bookmarkStart w:id="262" w:name="_Toc370077522"/>
      <w:r>
        <w:t>Hodnocení rizik</w:t>
      </w:r>
      <w:bookmarkEnd w:id="261"/>
      <w:bookmarkEnd w:id="262"/>
    </w:p>
    <w:p w14:paraId="28686BB6" w14:textId="4EA3A64F" w:rsidR="00EA1B38" w:rsidRPr="00503991" w:rsidRDefault="00EA1B38" w:rsidP="00EA1B38">
      <w:pPr>
        <w:pStyle w:val="odstavec"/>
      </w:pPr>
      <w:r w:rsidRPr="00BC660C">
        <w:t xml:space="preserve">Dodavatel </w:t>
      </w:r>
      <w:del w:id="263" w:author="287286" w:date="2013-10-30T09:10:00Z">
        <w:r w:rsidR="00D5307F" w:rsidRPr="00503991">
          <w:delText>provede</w:delText>
        </w:r>
      </w:del>
      <w:ins w:id="264" w:author="287286" w:date="2013-10-30T09:10:00Z">
        <w:r w:rsidRPr="00BC660C">
          <w:t>provedl</w:t>
        </w:r>
      </w:ins>
      <w:r w:rsidRPr="00BC660C">
        <w:t xml:space="preserve"> hodnocení rizik</w:t>
      </w:r>
      <w:r w:rsidRPr="00503991">
        <w:t>, ve které</w:t>
      </w:r>
      <w:r>
        <w:t>m</w:t>
      </w:r>
      <w:r w:rsidRPr="00503991">
        <w:t xml:space="preserve"> </w:t>
      </w:r>
      <w:del w:id="265" w:author="287286" w:date="2013-10-30T09:10:00Z">
        <w:r w:rsidR="00D5307F">
          <w:delText>vyhodnotí</w:delText>
        </w:r>
      </w:del>
      <w:ins w:id="266" w:author="287286" w:date="2013-10-30T09:10:00Z">
        <w:r>
          <w:t>vyhodnotil</w:t>
        </w:r>
      </w:ins>
      <w:r w:rsidRPr="00503991">
        <w:t xml:space="preserve"> jednotlivá rizika a </w:t>
      </w:r>
      <w:del w:id="267" w:author="287286" w:date="2013-10-30T09:10:00Z">
        <w:r w:rsidR="00D5307F" w:rsidRPr="00503991">
          <w:delText>navrhne</w:delText>
        </w:r>
      </w:del>
      <w:ins w:id="268" w:author="287286" w:date="2013-10-30T09:10:00Z">
        <w:r w:rsidRPr="00503991">
          <w:t>navrh</w:t>
        </w:r>
        <w:r>
          <w:t>l</w:t>
        </w:r>
      </w:ins>
      <w:r w:rsidRPr="00503991">
        <w:t xml:space="preserve"> opatření na </w:t>
      </w:r>
      <w:r>
        <w:t>jejich pokrytí</w:t>
      </w:r>
      <w:r w:rsidRPr="00503991">
        <w:t>,</w:t>
      </w:r>
      <w:r>
        <w:t xml:space="preserve"> odstranění</w:t>
      </w:r>
      <w:r w:rsidRPr="00503991">
        <w:t xml:space="preserve"> nebo snížení </w:t>
      </w:r>
      <w:r>
        <w:t xml:space="preserve">jejich </w:t>
      </w:r>
      <w:r w:rsidRPr="00503991">
        <w:t>míry</w:t>
      </w:r>
      <w:r>
        <w:t>.</w:t>
      </w:r>
      <w:ins w:id="269" w:author="287286" w:date="2013-10-30T09:10:00Z">
        <w:r>
          <w:t xml:space="preserve"> Opatření tvoří základ tohoto dokumentu a jsou popsána v jeho jednotlivých kapitolách jako požadavky na zajištění bezpečnosti</w:t>
        </w:r>
        <w:r w:rsidRPr="00503991">
          <w:t>.</w:t>
        </w:r>
      </w:ins>
      <w:r w:rsidRPr="00503991">
        <w:t xml:space="preserve"> </w:t>
      </w:r>
      <w:r>
        <w:t>Hodnocení</w:t>
      </w:r>
      <w:r w:rsidRPr="00503991">
        <w:t xml:space="preserve"> informačních rizik a návrh protiopatření je klíčovou částí řízení bezpečnosti informačn</w:t>
      </w:r>
      <w:r>
        <w:t>ích systémů obecně a tedy i NIS </w:t>
      </w:r>
      <w:r w:rsidRPr="00503991">
        <w:t>IZS.</w:t>
      </w:r>
    </w:p>
    <w:p w14:paraId="48F8EAA7" w14:textId="77777777" w:rsidR="00EA1B38" w:rsidRPr="00503991" w:rsidRDefault="00EA1B38" w:rsidP="00EA1B38">
      <w:pPr>
        <w:pStyle w:val="odstavec"/>
      </w:pPr>
      <w:r w:rsidRPr="00503991">
        <w:t xml:space="preserve">Cílem </w:t>
      </w:r>
      <w:r>
        <w:t>hodnocení</w:t>
      </w:r>
      <w:r w:rsidRPr="00503991">
        <w:t xml:space="preserve"> rizik je stanovení závažnost</w:t>
      </w:r>
      <w:r>
        <w:t>i jednotlivých rizik a zajištění, že aktuálně navržená bezpečnostní opatření jsou dostatečná a efektivní.</w:t>
      </w:r>
    </w:p>
    <w:p w14:paraId="104ED1BA" w14:textId="05E055D8" w:rsidR="00EA1B38" w:rsidRDefault="00D5307F" w:rsidP="00EA1B38">
      <w:pPr>
        <w:pStyle w:val="odstavec"/>
      </w:pPr>
      <w:del w:id="270" w:author="287286" w:date="2013-10-30T09:10:00Z">
        <w:r w:rsidRPr="00503991">
          <w:delText>Během </w:delText>
        </w:r>
      </w:del>
      <w:ins w:id="271" w:author="287286" w:date="2013-10-30T09:10:00Z">
        <w:r w:rsidR="00EA1B38">
          <w:t xml:space="preserve">Rizika budou vyhodnocována kontinuálně v rámci celého životního cyklu NIS IZS. </w:t>
        </w:r>
        <w:r w:rsidR="00EA1B38" w:rsidRPr="00503991">
          <w:t>Během</w:t>
        </w:r>
        <w:r w:rsidR="00EA1B38">
          <w:t xml:space="preserve"> </w:t>
        </w:r>
      </w:ins>
      <w:r w:rsidR="00EA1B38">
        <w:t>hodnocení</w:t>
      </w:r>
      <w:r w:rsidR="00EA1B38" w:rsidRPr="00503991">
        <w:t xml:space="preserve"> rizik může být zjištěno, že některá rizika vykazují při aktuálně navržených opatřeních příliš vysokou míru. Pokud taková situace nastane, </w:t>
      </w:r>
      <w:r w:rsidR="00EA1B38" w:rsidRPr="00BC660C">
        <w:t xml:space="preserve">Dodavatel </w:t>
      </w:r>
      <w:del w:id="272" w:author="287286" w:date="2013-10-30T09:10:00Z">
        <w:r w:rsidRPr="00503991">
          <w:delText>rozhodne o způsobu</w:delText>
        </w:r>
      </w:del>
      <w:ins w:id="273" w:author="287286" w:date="2013-10-30T09:10:00Z">
        <w:r w:rsidR="00EA1B38">
          <w:t xml:space="preserve">navrhne </w:t>
        </w:r>
        <w:r w:rsidR="00EA1B38" w:rsidRPr="00BC660C">
          <w:t>způsob</w:t>
        </w:r>
      </w:ins>
      <w:r w:rsidR="00EA1B38" w:rsidRPr="00BC660C">
        <w:t xml:space="preserve"> zvládnutí rizika.</w:t>
      </w:r>
    </w:p>
    <w:p w14:paraId="3AD083DE" w14:textId="77777777" w:rsidR="00EA1B38" w:rsidRPr="00503991" w:rsidRDefault="00EA1B38" w:rsidP="00EA1B38">
      <w:pPr>
        <w:pStyle w:val="Nadpis2"/>
      </w:pPr>
      <w:bookmarkStart w:id="274" w:name="_Toc370882133"/>
      <w:bookmarkStart w:id="275" w:name="_Toc370077523"/>
      <w:r>
        <w:t>Zvládání rizik</w:t>
      </w:r>
      <w:bookmarkEnd w:id="274"/>
      <w:bookmarkEnd w:id="275"/>
    </w:p>
    <w:p w14:paraId="6C5FB76F" w14:textId="77777777" w:rsidR="00EA1B38" w:rsidRPr="00D9674F" w:rsidRDefault="00EA1B38" w:rsidP="00EA1B38">
      <w:pPr>
        <w:pStyle w:val="odstavec"/>
      </w:pPr>
      <w:r w:rsidRPr="00D9674F">
        <w:t>Existuje několik metod pro zvládnutí rizika existujícího i po realizaci navržených opatřeni. Tato rizika se nazývají zbytková rizika.</w:t>
      </w:r>
    </w:p>
    <w:p w14:paraId="2F0D0AB9" w14:textId="77777777" w:rsidR="00EA1B38" w:rsidRPr="00D9674F" w:rsidRDefault="00EA1B38" w:rsidP="00EA1B38">
      <w:pPr>
        <w:pStyle w:val="odstavec"/>
        <w:numPr>
          <w:ilvl w:val="0"/>
          <w:numId w:val="16"/>
        </w:numPr>
      </w:pPr>
      <w:r>
        <w:t>Pokrytí rizika, tady s</w:t>
      </w:r>
      <w:r w:rsidRPr="00D9674F">
        <w:t xml:space="preserve">nížení </w:t>
      </w:r>
      <w:r>
        <w:t xml:space="preserve">jeho míry </w:t>
      </w:r>
      <w:r w:rsidRPr="00D9674F">
        <w:t>výběrem takových opatření (dosud nerealizovaných a nenavr</w:t>
      </w:r>
      <w:r>
        <w:t>žených), aby mohlo být zbytkové riziko vy</w:t>
      </w:r>
      <w:r w:rsidRPr="00D9674F">
        <w:t xml:space="preserve">hodnoceno jako akceptovatelné </w:t>
      </w:r>
      <w:r>
        <w:t xml:space="preserve">trvale </w:t>
      </w:r>
      <w:r w:rsidRPr="00D9674F">
        <w:t>nebo dočasně.</w:t>
      </w:r>
    </w:p>
    <w:p w14:paraId="2261162D" w14:textId="77777777" w:rsidR="00EA1B38" w:rsidRPr="00D9674F" w:rsidRDefault="00EA1B38" w:rsidP="00EA1B38">
      <w:pPr>
        <w:pStyle w:val="odstavec"/>
        <w:numPr>
          <w:ilvl w:val="0"/>
          <w:numId w:val="16"/>
        </w:numPr>
      </w:pPr>
      <w:r w:rsidRPr="00D9674F">
        <w:t>Vědomé přijetí (akceptace) rizika se může použít v případě, že se nejedná o vysoké riziko a není vážně ohrožena bezpečnost informačních aktiv a jsou splněny požadavky zadavatele na bezpečnost informací.</w:t>
      </w:r>
    </w:p>
    <w:p w14:paraId="019C9451" w14:textId="77777777" w:rsidR="00EA1B38" w:rsidRPr="00D9674F" w:rsidRDefault="00EA1B38" w:rsidP="00EA1B38">
      <w:pPr>
        <w:pStyle w:val="odstavec"/>
        <w:numPr>
          <w:ilvl w:val="0"/>
          <w:numId w:val="16"/>
        </w:numPr>
      </w:pPr>
      <w:r w:rsidRPr="00D9674F">
        <w:t>Přenos rizika lze použít v případě, že je obtížné snížit riziko na přijatelnou úroveň vlastními zdroji. Možnými metodami je pojištění nebo outsourcing.</w:t>
      </w:r>
    </w:p>
    <w:p w14:paraId="6EF2A457" w14:textId="77777777" w:rsidR="00EA1B38" w:rsidRPr="00D9674F" w:rsidRDefault="00EA1B38" w:rsidP="00EA1B38">
      <w:pPr>
        <w:pStyle w:val="odstavec"/>
        <w:numPr>
          <w:ilvl w:val="0"/>
          <w:numId w:val="16"/>
        </w:numPr>
      </w:pPr>
      <w:r w:rsidRPr="00D9674F">
        <w:t>Vyhnutí se riziku znamená jakoukoli akci, při které jsou podmínky provozu informačního nebo komunikační</w:t>
      </w:r>
      <w:r>
        <w:t>ho systému změněny tak, aby výskyt</w:t>
      </w:r>
      <w:r w:rsidRPr="00D9674F">
        <w:t xml:space="preserve"> rizika</w:t>
      </w:r>
      <w:r>
        <w:t xml:space="preserve"> nenastal</w:t>
      </w:r>
      <w:r w:rsidRPr="00D9674F">
        <w:t>.</w:t>
      </w:r>
    </w:p>
    <w:p w14:paraId="6D97914B" w14:textId="77777777" w:rsidR="00EA1B38" w:rsidRPr="00D9674F" w:rsidRDefault="00EA1B38" w:rsidP="00EA1B38">
      <w:pPr>
        <w:pStyle w:val="odstavec"/>
      </w:pPr>
      <w:r>
        <w:lastRenderedPageBreak/>
        <w:t xml:space="preserve">Většina rizik bude pokryta opatřeními, která zajistí požadovanou úroveň bezpečnosti NIS IZS. Akceptace rizik, případně jeho přenos budou využity pouze </w:t>
      </w:r>
      <w:r w:rsidRPr="00D9674F">
        <w:t>za předpokladu, že nebudou znamenat porušení požadavků Zadavatele na bezpečnost NIS IZS a zákonných požadavků na bezpečnost NIS IZS.</w:t>
      </w:r>
    </w:p>
    <w:p w14:paraId="6AADE101" w14:textId="77777777" w:rsidR="00EA1B38" w:rsidRPr="00D9674F" w:rsidRDefault="00EA1B38" w:rsidP="00EA1B38">
      <w:pPr>
        <w:pStyle w:val="odstavec"/>
        <w:keepNext/>
      </w:pPr>
      <w:r>
        <w:t>Pro pokrytí rizik budou realizována b</w:t>
      </w:r>
      <w:r w:rsidRPr="00D9674F">
        <w:t>ezpečnostní opatření</w:t>
      </w:r>
      <w:r>
        <w:t>, která</w:t>
      </w:r>
      <w:r w:rsidRPr="00D9674F">
        <w:t xml:space="preserve"> jsou ekonomicky přiměřená a technicky dostupná</w:t>
      </w:r>
      <w:r>
        <w:t xml:space="preserve"> a </w:t>
      </w:r>
      <w:r w:rsidRPr="00D9674F">
        <w:t xml:space="preserve">která </w:t>
      </w:r>
      <w:r>
        <w:t xml:space="preserve">budou </w:t>
      </w:r>
      <w:r w:rsidRPr="00D9674F">
        <w:t>mít následující formy:</w:t>
      </w:r>
    </w:p>
    <w:p w14:paraId="2B9DDFD2" w14:textId="77777777" w:rsidR="00EA1B38" w:rsidRPr="00D9674F" w:rsidRDefault="00EA1B38" w:rsidP="00EA1B38">
      <w:pPr>
        <w:pStyle w:val="odstavec"/>
        <w:keepNext/>
        <w:numPr>
          <w:ilvl w:val="0"/>
          <w:numId w:val="17"/>
        </w:numPr>
        <w:ind w:left="1210"/>
      </w:pPr>
      <w:r w:rsidRPr="00D9674F">
        <w:t>Technická opatření.</w:t>
      </w:r>
    </w:p>
    <w:p w14:paraId="62A049D0" w14:textId="77777777" w:rsidR="00EA1B38" w:rsidRPr="00D9674F" w:rsidRDefault="00EA1B38" w:rsidP="00EA1B38">
      <w:pPr>
        <w:pStyle w:val="odstavec"/>
        <w:numPr>
          <w:ilvl w:val="0"/>
          <w:numId w:val="17"/>
        </w:numPr>
      </w:pPr>
      <w:r w:rsidRPr="00D9674F">
        <w:t>Personální opatření.</w:t>
      </w:r>
    </w:p>
    <w:p w14:paraId="3A3C9830" w14:textId="77777777" w:rsidR="00EA1B38" w:rsidRDefault="00EA1B38" w:rsidP="00EA1B38">
      <w:pPr>
        <w:pStyle w:val="odstavec"/>
        <w:numPr>
          <w:ilvl w:val="0"/>
          <w:numId w:val="17"/>
        </w:numPr>
      </w:pPr>
      <w:r w:rsidRPr="00D9674F">
        <w:t>Organizační opatření.</w:t>
      </w:r>
    </w:p>
    <w:p w14:paraId="41A74B4B" w14:textId="77777777" w:rsidR="00EA1B38" w:rsidRPr="00D9674F" w:rsidRDefault="00EA1B38" w:rsidP="00EA1B38">
      <w:pPr>
        <w:pStyle w:val="odstavec"/>
        <w:keepNext/>
        <w:numPr>
          <w:ilvl w:val="0"/>
          <w:numId w:val="17"/>
        </w:numPr>
      </w:pPr>
      <w:r w:rsidRPr="00D9674F">
        <w:t>Bezpečnostní standardy v bezpečnostní politice NIS IZS.</w:t>
      </w:r>
    </w:p>
    <w:p w14:paraId="4A005EA0" w14:textId="77777777" w:rsidR="00EA1B38" w:rsidRPr="00D9674F" w:rsidRDefault="00EA1B38" w:rsidP="00EA1B38">
      <w:pPr>
        <w:pStyle w:val="odstavec"/>
        <w:numPr>
          <w:ilvl w:val="0"/>
          <w:numId w:val="17"/>
        </w:numPr>
      </w:pPr>
      <w:r w:rsidRPr="00D9674F">
        <w:t>Pracovní postupy používané při správě a užívání NIS IZS.</w:t>
      </w:r>
    </w:p>
    <w:p w14:paraId="0B3B0CED" w14:textId="77777777" w:rsidR="00EA1B38" w:rsidRPr="00D9674F" w:rsidRDefault="00EA1B38" w:rsidP="00EA1B38">
      <w:pPr>
        <w:pStyle w:val="odstavec"/>
      </w:pPr>
      <w:r w:rsidRPr="00D9674F">
        <w:t>Cílem opatření je zajistit přiměřenou bezpečnost NIS IZS v následujících oblastech:</w:t>
      </w:r>
    </w:p>
    <w:p w14:paraId="736B89AE" w14:textId="77777777" w:rsidR="00EA1B38" w:rsidRPr="00D9674F" w:rsidRDefault="00EA1B38" w:rsidP="00EA1B38">
      <w:pPr>
        <w:pStyle w:val="odstavec"/>
        <w:numPr>
          <w:ilvl w:val="0"/>
          <w:numId w:val="18"/>
        </w:numPr>
      </w:pPr>
      <w:r w:rsidRPr="00D9674F">
        <w:t xml:space="preserve">Fyzická bezpečnost. Tato opatření zajišťují bezpečné umístění technických prostředků NIS IZS a omezení fyzického přístupu k zařízením NIS IZS. Mezi opatření fyzické bezpečnosti patří i zajištění bezpečných podmínek pro provoz technických zařízení NIS IZS včetně klimatizace, dostatečných </w:t>
      </w:r>
      <w:r>
        <w:t>prostor, p</w:t>
      </w:r>
      <w:r w:rsidRPr="00D9674F">
        <w:t>ravidel pro údržbu</w:t>
      </w:r>
      <w:r>
        <w:t xml:space="preserve"> a kontrolu přístupu k zařízení systému</w:t>
      </w:r>
      <w:r w:rsidRPr="00D9674F">
        <w:t>.</w:t>
      </w:r>
    </w:p>
    <w:p w14:paraId="7F8DD124" w14:textId="77777777" w:rsidR="00EA1B38" w:rsidRDefault="00EA1B38" w:rsidP="00EA1B38">
      <w:pPr>
        <w:pStyle w:val="odstavec"/>
        <w:numPr>
          <w:ilvl w:val="0"/>
          <w:numId w:val="18"/>
        </w:numPr>
      </w:pPr>
      <w:r>
        <w:t>Technická a komunikační bezpečnost. Tato opatření zahrnují implementaci bezpečnostních technologií, které zajistí kontinuální prosazení požadované úrovně bezpečnosti v celém systému po technické stránce. Technická bezpečnostní opatření vycházejí z bezpečnostních standardů a vynucují jejich dodržování uživateli a správci NIS IZS.</w:t>
      </w:r>
    </w:p>
    <w:p w14:paraId="7E9D58DF" w14:textId="77777777" w:rsidR="00EA1B38" w:rsidRPr="00515A6C" w:rsidRDefault="00EA1B38" w:rsidP="00EA1B38">
      <w:pPr>
        <w:pStyle w:val="odstavec"/>
        <w:numPr>
          <w:ilvl w:val="0"/>
          <w:numId w:val="18"/>
        </w:numPr>
      </w:pPr>
      <w:r w:rsidRPr="00515A6C">
        <w:t>Kybernetická bezpečnost. Tato opatření zajišťují bezpečnost dat v digitální formě při jejich zpracování, ukládání a přenosech</w:t>
      </w:r>
      <w:r>
        <w:t xml:space="preserve"> včetně ochrany proti </w:t>
      </w:r>
      <w:proofErr w:type="spellStart"/>
      <w:r>
        <w:t>malware</w:t>
      </w:r>
      <w:proofErr w:type="spellEnd"/>
      <w:r>
        <w:t xml:space="preserve">, </w:t>
      </w:r>
      <w:r w:rsidRPr="00515A6C">
        <w:t>hackerským útokům</w:t>
      </w:r>
      <w:r>
        <w:t xml:space="preserve"> a jinému zneužití</w:t>
      </w:r>
      <w:r w:rsidRPr="00515A6C">
        <w:t>.</w:t>
      </w:r>
    </w:p>
    <w:p w14:paraId="75675A85" w14:textId="77777777" w:rsidR="00EA1B38" w:rsidRPr="00515A6C" w:rsidRDefault="00EA1B38" w:rsidP="00EA1B38">
      <w:pPr>
        <w:pStyle w:val="odstavec"/>
        <w:numPr>
          <w:ilvl w:val="0"/>
          <w:numId w:val="18"/>
        </w:numPr>
      </w:pPr>
      <w:r w:rsidRPr="00515A6C">
        <w:t>Personální bezpečnost. Tato opatření zajišťují bezpečnost činnosti osob při provozu NIS IZS. Zahrnuje definice postupů pro různé činnosti, obsazování bezpečnostních rolí důvěryhodnými osobami (viz kapitolu „Personální bezpečnost“), povinnosti zachovávat mlčenlivost a bezpečnostní vzdělávání.</w:t>
      </w:r>
    </w:p>
    <w:p w14:paraId="190895BB" w14:textId="77777777" w:rsidR="00EA1B38" w:rsidRPr="00515A6C" w:rsidRDefault="00EA1B38" w:rsidP="00EA1B38">
      <w:pPr>
        <w:pStyle w:val="odstavec"/>
        <w:numPr>
          <w:ilvl w:val="0"/>
          <w:numId w:val="18"/>
        </w:numPr>
      </w:pPr>
      <w:r w:rsidRPr="00515A6C">
        <w:t>Organizační bezpečnost. Tato opatření zajišťují jas</w:t>
      </w:r>
      <w:r>
        <w:t>nou definici kompetencí, práv a </w:t>
      </w:r>
      <w:r w:rsidRPr="00515A6C">
        <w:t>odpovědností</w:t>
      </w:r>
      <w:r>
        <w:t xml:space="preserve"> jednotlivých rolí v systému na straně Zadavatele i Dodavatele</w:t>
      </w:r>
      <w:r w:rsidRPr="00515A6C">
        <w:t>.</w:t>
      </w:r>
    </w:p>
    <w:p w14:paraId="7964F2AF" w14:textId="77777777" w:rsidR="00EA1B38" w:rsidRPr="00515A6C" w:rsidRDefault="00EA1B38" w:rsidP="00EA1B38">
      <w:pPr>
        <w:pStyle w:val="odstavec"/>
      </w:pPr>
      <w:r w:rsidRPr="00515A6C">
        <w:t xml:space="preserve">Součástí návrhu řešení NIS IZS je řada bezpečnostních opatření. Během výběru opatření je důležité zvážit náklady na zavedení a provozování opatření ve vztahu k hodnotě chráněných aktiv. Dodavatel </w:t>
      </w:r>
      <w:r>
        <w:t>navrhne a implementuje</w:t>
      </w:r>
      <w:r w:rsidRPr="00515A6C">
        <w:t xml:space="preserve"> taková </w:t>
      </w:r>
      <w:r>
        <w:t>proti</w:t>
      </w:r>
      <w:r w:rsidRPr="00515A6C">
        <w:t xml:space="preserve">opatření, která splní požadavky na </w:t>
      </w:r>
      <w:r>
        <w:t>zvládnutí rizik</w:t>
      </w:r>
      <w:r w:rsidRPr="00515A6C">
        <w:t xml:space="preserve"> a budou </w:t>
      </w:r>
      <w:r>
        <w:t xml:space="preserve">respektovat </w:t>
      </w:r>
      <w:r w:rsidRPr="00515A6C">
        <w:t>existující</w:t>
      </w:r>
      <w:r>
        <w:t xml:space="preserve"> finanční, časová a technická omezení</w:t>
      </w:r>
      <w:r w:rsidRPr="00515A6C">
        <w:t>.</w:t>
      </w:r>
    </w:p>
    <w:p w14:paraId="30BF15EB" w14:textId="0A49FEF0" w:rsidR="00EA1B38" w:rsidRPr="00515A6C" w:rsidRDefault="00D5307F" w:rsidP="00EA1B38">
      <w:pPr>
        <w:pStyle w:val="odstavec"/>
      </w:pPr>
      <w:del w:id="276" w:author="287286" w:date="2013-10-30T09:10:00Z">
        <w:r>
          <w:delText>Bude vytvořen registr</w:delText>
        </w:r>
      </w:del>
      <w:ins w:id="277" w:author="287286" w:date="2013-10-30T09:10:00Z">
        <w:r w:rsidR="00EA1B38">
          <w:t>V rámci dalších prací budou bezpečnostní požadavky uvedené v dalších kapitolách tohoto dokumentu transformovány do R</w:t>
        </w:r>
        <w:r w:rsidR="00EA1B38" w:rsidRPr="00BC660C">
          <w:t>egistr</w:t>
        </w:r>
        <w:r w:rsidR="00EA1B38">
          <w:t>u</w:t>
        </w:r>
      </w:ins>
      <w:r w:rsidR="00EA1B38" w:rsidRPr="00BC660C">
        <w:t xml:space="preserve"> bezpečnostních požadavků a opatřen</w:t>
      </w:r>
      <w:r w:rsidR="00EA1B38">
        <w:t>í, který bude základním etalonem pro nastavení požadované úrovně bezpečnosti</w:t>
      </w:r>
      <w:ins w:id="278" w:author="287286" w:date="2013-10-30T09:10:00Z">
        <w:r w:rsidR="00EA1B38">
          <w:t xml:space="preserve"> NIS IZS</w:t>
        </w:r>
      </w:ins>
      <w:r w:rsidR="00EA1B38">
        <w:t xml:space="preserve">. Registr bude umožnovat sledování naplnění jednotlivých </w:t>
      </w:r>
      <w:r w:rsidR="00EA1B38">
        <w:lastRenderedPageBreak/>
        <w:t>požadavků v průběhu vývoje, implementace i provozu NIS IZS.</w:t>
      </w:r>
      <w:ins w:id="279" w:author="287286" w:date="2013-10-30T09:10:00Z">
        <w:r w:rsidR="00EA1B38">
          <w:t xml:space="preserve"> Registr bezpečnostních požadavků a opatření vytvoří a bude udržovat Dodavatel.</w:t>
        </w:r>
      </w:ins>
    </w:p>
    <w:p w14:paraId="2DB8930B" w14:textId="77777777" w:rsidR="00EA1B38" w:rsidRDefault="00EA1B38" w:rsidP="00EA1B38">
      <w:pPr>
        <w:pStyle w:val="odstavec"/>
      </w:pPr>
      <w:r>
        <w:t xml:space="preserve">Detailní a kompletní návrh bezpečnostních opatření v registru, včetně plánu jejich implementace bude vytvořen v dalších fázích projektu. Opatření budou vycházet z </w:t>
      </w:r>
      <w:r w:rsidRPr="00515A6C">
        <w:t>ISO/IEC 2700</w:t>
      </w:r>
      <w:r>
        <w:t xml:space="preserve">2, </w:t>
      </w:r>
      <w:r w:rsidRPr="00515A6C">
        <w:t>NIST 800-53</w:t>
      </w:r>
      <w:r>
        <w:t xml:space="preserve"> a dalších nejlepších praktik. V dalších kapitolách jsou uvedena základní opatření, která musí být realizována, nicméně jejich přesná technická specifikace je závislá mj. na konkrétních technologiích, které při tvorbě tohoto konceptu nejsou známé zcela nebo z části. Dodavatel</w:t>
      </w:r>
      <w:r w:rsidRPr="00515A6C">
        <w:t xml:space="preserve"> </w:t>
      </w:r>
      <w:r>
        <w:t xml:space="preserve">bezpečnostní </w:t>
      </w:r>
      <w:r w:rsidRPr="00515A6C">
        <w:t xml:space="preserve">opatření </w:t>
      </w:r>
      <w:r>
        <w:t>detailně specifikuje v rámci dalších fází projektu (viz kap. 9. této části PKv40)</w:t>
      </w:r>
      <w:r w:rsidRPr="00515A6C">
        <w:t>.</w:t>
      </w:r>
    </w:p>
    <w:p w14:paraId="1CEDC917" w14:textId="77777777" w:rsidR="00EA1B38" w:rsidRDefault="00EA1B38" w:rsidP="00EA1B38">
      <w:pPr>
        <w:pStyle w:val="Nadpis1"/>
        <w:ind w:left="851" w:hanging="851"/>
        <w:pPrChange w:id="280" w:author="287286" w:date="2013-10-30T09:10:00Z">
          <w:pPr>
            <w:pStyle w:val="Nadpis1"/>
          </w:pPr>
        </w:pPrChange>
      </w:pPr>
      <w:bookmarkStart w:id="281" w:name="_Toc356421242"/>
      <w:bookmarkStart w:id="282" w:name="_Toc358961832"/>
      <w:bookmarkStart w:id="283" w:name="_Toc370882134"/>
      <w:bookmarkStart w:id="284" w:name="_Toc370077524"/>
      <w:r w:rsidRPr="00503991">
        <w:lastRenderedPageBreak/>
        <w:t>Fyzická bezpečnost</w:t>
      </w:r>
      <w:bookmarkEnd w:id="281"/>
      <w:bookmarkEnd w:id="282"/>
      <w:bookmarkEnd w:id="283"/>
      <w:bookmarkEnd w:id="284"/>
    </w:p>
    <w:p w14:paraId="694844C1" w14:textId="77777777" w:rsidR="00EA1B38" w:rsidRDefault="00EA1B38" w:rsidP="00EA1B38">
      <w:pPr>
        <w:pStyle w:val="odstavec"/>
        <w:rPr>
          <w:szCs w:val="24"/>
        </w:rPr>
      </w:pPr>
      <w:r w:rsidRPr="00407F8D">
        <w:t>Pojem „fyzická bezpečnost“ je používán ve smyslu zajištění bezpečných podmínek pro provoz technických zařízení. Zahrnuje jak opatření pro omezení fyzického přístupu k zařízením, tak pro zajištění provozních podmínek (teplota, vlhkost atd.)</w:t>
      </w:r>
      <w:r>
        <w:t xml:space="preserve"> pro zařízení</w:t>
      </w:r>
      <w:r w:rsidRPr="00407F8D">
        <w:t xml:space="preserve">. </w:t>
      </w:r>
      <w:r>
        <w:t>Toto je</w:t>
      </w:r>
      <w:r w:rsidRPr="00407F8D">
        <w:t xml:space="preserve"> ve shodě s terminologií používanou v návrhu zákona o kybernetické bezpečnosti a s terminologií používanou NBÚ (např. v zákoně </w:t>
      </w:r>
      <w:r w:rsidRPr="00407F8D">
        <w:rPr>
          <w:szCs w:val="24"/>
        </w:rPr>
        <w:t>č. 412/2005 Sb. o ochraně utajovaných informací a o bezpečnostní způsobilosti, ve znění pozdějších předpisů).</w:t>
      </w:r>
    </w:p>
    <w:p w14:paraId="1482924F" w14:textId="77777777" w:rsidR="00EA1B38" w:rsidRPr="00503991" w:rsidRDefault="00EA1B38" w:rsidP="00EA1B38">
      <w:pPr>
        <w:pStyle w:val="odstavec"/>
      </w:pPr>
      <w:r w:rsidRPr="00503991">
        <w:t xml:space="preserve">Opatření na </w:t>
      </w:r>
      <w:r>
        <w:t>omezení</w:t>
      </w:r>
      <w:r w:rsidRPr="00503991">
        <w:t xml:space="preserve"> fyzické</w:t>
      </w:r>
      <w:r>
        <w:t>ho</w:t>
      </w:r>
      <w:r w:rsidRPr="00503991">
        <w:t xml:space="preserve"> </w:t>
      </w:r>
      <w:r>
        <w:t>přístupu k zařízením</w:t>
      </w:r>
      <w:r w:rsidRPr="00503991">
        <w:t xml:space="preserve"> tvoří základ bezpečnostních opatření. Pokud totiž útočník získá fyzický přístup k některým zařízením, stanou se bezpečnostní opatření prot</w:t>
      </w:r>
      <w:r>
        <w:t>i určitým typům útoků neúčinná.</w:t>
      </w:r>
    </w:p>
    <w:p w14:paraId="70338D47" w14:textId="77777777" w:rsidR="00EA1B38" w:rsidRPr="00503991" w:rsidRDefault="00EA1B38" w:rsidP="00EA1B38">
      <w:pPr>
        <w:pStyle w:val="odstavec"/>
      </w:pPr>
      <w:r w:rsidRPr="00503991">
        <w:t>Běžná zařízení výpočetní techniky potřebují ke své činnosti přiměřené provozní podmínky, zejména určitou teplotu a vlhkost a omezenou prašnost. Pro spolehlivé fungování zařízení je důležité takové prostředí zajistit. Dále tato zařízení potřebují zásobování elektřinou a to v</w:t>
      </w:r>
      <w:r>
        <w:t> požadované úrovni a</w:t>
      </w:r>
      <w:r w:rsidRPr="00503991">
        <w:t xml:space="preserve"> kvalitě. Kolísání proudu a napětí ovlivňuje negativně nejen životnost zařízení výpočetní techniky ale i jejich funkce. Správné funkce a prodloužení životnosti zařízení lze také zajistit pravidelnou údržbou podle pokynů výrobce. Proto </w:t>
      </w:r>
      <w:r>
        <w:t>Dodavatel</w:t>
      </w:r>
      <w:r w:rsidRPr="00503991">
        <w:t xml:space="preserve"> věn</w:t>
      </w:r>
      <w:r>
        <w:t>uje</w:t>
      </w:r>
      <w:r w:rsidRPr="00503991">
        <w:t xml:space="preserve"> v rámci fyzické bezpečnosti pozornost i zajištění potřebných provozních podmínek pro zařízení výpočetní techniky a jejich údržbě.</w:t>
      </w:r>
    </w:p>
    <w:p w14:paraId="04BFDFEC" w14:textId="77777777" w:rsidR="00EA1B38" w:rsidRDefault="00EA1B38" w:rsidP="00EA1B38">
      <w:pPr>
        <w:pStyle w:val="Nadpis2"/>
      </w:pPr>
      <w:bookmarkStart w:id="285" w:name="_Toc356421243"/>
      <w:bookmarkStart w:id="286" w:name="_Toc370882135"/>
      <w:bookmarkStart w:id="287" w:name="_Toc370077525"/>
      <w:r w:rsidRPr="00503991">
        <w:t xml:space="preserve">Fyzická bezpečnost </w:t>
      </w:r>
      <w:bookmarkEnd w:id="285"/>
      <w:r>
        <w:t>DC NIS</w:t>
      </w:r>
      <w:bookmarkEnd w:id="286"/>
      <w:bookmarkEnd w:id="287"/>
    </w:p>
    <w:p w14:paraId="4FFE0F6A" w14:textId="77777777" w:rsidR="00EA1B38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 w:rsidRPr="00503991">
        <w:t xml:space="preserve">DC budou v budovách </w:t>
      </w:r>
      <w:r w:rsidRPr="00515A6C">
        <w:rPr>
          <w:szCs w:val="24"/>
        </w:rPr>
        <w:t>s</w:t>
      </w:r>
      <w:r>
        <w:rPr>
          <w:szCs w:val="24"/>
        </w:rPr>
        <w:t xml:space="preserve">e řízeným přístupem a evidencí </w:t>
      </w:r>
      <w:r w:rsidRPr="00515A6C">
        <w:rPr>
          <w:szCs w:val="24"/>
        </w:rPr>
        <w:t>vstupujících osob.</w:t>
      </w:r>
      <w:r>
        <w:rPr>
          <w:szCs w:val="24"/>
        </w:rPr>
        <w:t xml:space="preserve"> Kontrolu a evidenci budou provádět buď pracovníci recepce/vrátnice nebo bude prováděna automaticky pomocí technických zařízení.</w:t>
      </w:r>
    </w:p>
    <w:p w14:paraId="60A23590" w14:textId="77777777" w:rsidR="00EA1B38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>
        <w:rPr>
          <w:szCs w:val="24"/>
        </w:rPr>
        <w:t>Pro řízení přístupu do DC a prostor se zařízením NIS IZS jsou vytvořeny postupy a je udržován aktuální seznam pracovníků s oprávněným přístupem k zařízení NIS IZS.</w:t>
      </w:r>
    </w:p>
    <w:p w14:paraId="49EDD045" w14:textId="77777777" w:rsidR="00EA1B38" w:rsidRPr="00515A6C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>
        <w:rPr>
          <w:szCs w:val="24"/>
        </w:rPr>
        <w:t>Přístup do lokality a budovy DC bude monitorován.</w:t>
      </w:r>
    </w:p>
    <w:p w14:paraId="435BC3AE" w14:textId="6AD12563" w:rsidR="00EA1B38" w:rsidRPr="00201EF4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ins w:id="288" w:author="287286" w:date="2013-10-30T09:10:00Z">
        <w:r>
          <w:rPr>
            <w:szCs w:val="24"/>
          </w:rPr>
          <w:t xml:space="preserve">V </w:t>
        </w:r>
      </w:ins>
      <w:r w:rsidRPr="00515A6C">
        <w:rPr>
          <w:szCs w:val="24"/>
        </w:rPr>
        <w:t xml:space="preserve">DC </w:t>
      </w:r>
      <w:del w:id="289" w:author="287286" w:date="2013-10-30T09:10:00Z">
        <w:r w:rsidR="00D5307F" w:rsidRPr="00515A6C">
          <w:rPr>
            <w:szCs w:val="24"/>
          </w:rPr>
          <w:delText>budou vybavena</w:delText>
        </w:r>
      </w:del>
      <w:ins w:id="290" w:author="287286" w:date="2013-10-30T09:10:00Z">
        <w:r>
          <w:rPr>
            <w:szCs w:val="24"/>
          </w:rPr>
          <w:t>bude zajištěna</w:t>
        </w:r>
      </w:ins>
      <w:r>
        <w:rPr>
          <w:szCs w:val="24"/>
        </w:rPr>
        <w:t xml:space="preserve"> požární </w:t>
      </w:r>
      <w:del w:id="291" w:author="287286" w:date="2013-10-30T09:10:00Z">
        <w:r w:rsidR="00D5307F" w:rsidRPr="00515A6C">
          <w:rPr>
            <w:szCs w:val="24"/>
          </w:rPr>
          <w:delText>signalizací</w:delText>
        </w:r>
        <w:r w:rsidR="00D5307F">
          <w:rPr>
            <w:szCs w:val="24"/>
          </w:rPr>
          <w:delText xml:space="preserve"> a budou zajišťovat kompletní ochranu proti požáru</w:delText>
        </w:r>
      </w:del>
      <w:ins w:id="292" w:author="287286" w:date="2013-10-30T09:10:00Z">
        <w:r>
          <w:rPr>
            <w:szCs w:val="24"/>
          </w:rPr>
          <w:t>ochrana</w:t>
        </w:r>
      </w:ins>
      <w:r>
        <w:rPr>
          <w:szCs w:val="24"/>
        </w:rPr>
        <w:t>.</w:t>
      </w:r>
    </w:p>
    <w:p w14:paraId="326EB12B" w14:textId="73399F4E" w:rsidR="00EA1B38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 w:rsidRPr="00201EF4">
        <w:rPr>
          <w:szCs w:val="24"/>
        </w:rPr>
        <w:t xml:space="preserve">DC budou </w:t>
      </w:r>
      <w:del w:id="293" w:author="287286" w:date="2013-10-30T09:10:00Z">
        <w:r w:rsidR="00D5307F" w:rsidRPr="00515A6C">
          <w:rPr>
            <w:szCs w:val="24"/>
          </w:rPr>
          <w:delText xml:space="preserve">umístěna a vybavena tak, aby byla </w:delText>
        </w:r>
      </w:del>
      <w:r w:rsidRPr="00201EF4">
        <w:rPr>
          <w:szCs w:val="24"/>
        </w:rPr>
        <w:t>chráněna proti živelným katastrofám</w:t>
      </w:r>
      <w:del w:id="294" w:author="287286" w:date="2013-10-30T09:10:00Z">
        <w:r w:rsidR="00D5307F">
          <w:rPr>
            <w:szCs w:val="24"/>
          </w:rPr>
          <w:delText>:</w:delText>
        </w:r>
        <w:r w:rsidR="00D5307F" w:rsidRPr="00515A6C">
          <w:rPr>
            <w:szCs w:val="24"/>
          </w:rPr>
          <w:delText xml:space="preserve"> </w:delText>
        </w:r>
        <w:r w:rsidR="00D5307F">
          <w:rPr>
            <w:szCs w:val="24"/>
          </w:rPr>
          <w:delText>povodně až do třetího stupně povodňové aktivity</w:delText>
        </w:r>
        <w:r w:rsidR="00D5307F" w:rsidRPr="00515A6C">
          <w:rPr>
            <w:szCs w:val="24"/>
          </w:rPr>
          <w:delText>, vítr</w:delText>
        </w:r>
        <w:r w:rsidR="00D5307F">
          <w:rPr>
            <w:szCs w:val="24"/>
          </w:rPr>
          <w:delText xml:space="preserve"> do stupně 11 </w:delText>
        </w:r>
        <w:r w:rsidR="00D5307F" w:rsidRPr="00D04D6F">
          <w:rPr>
            <w:bCs/>
            <w:color w:val="auto"/>
          </w:rPr>
          <w:delText>(včetně)</w:delText>
        </w:r>
        <w:r w:rsidR="00D5307F" w:rsidRPr="00D04D6F">
          <w:rPr>
            <w:color w:val="auto"/>
            <w:szCs w:val="24"/>
          </w:rPr>
          <w:delText xml:space="preserve"> </w:delText>
        </w:r>
        <w:r w:rsidR="00D5307F" w:rsidRPr="00D04D6F">
          <w:rPr>
            <w:bCs/>
            <w:color w:val="auto"/>
          </w:rPr>
          <w:delText>Beaufortovy stupnice (vichřice)</w:delText>
        </w:r>
        <w:r w:rsidR="00D5307F" w:rsidRPr="00D04D6F">
          <w:rPr>
            <w:color w:val="auto"/>
            <w:szCs w:val="24"/>
          </w:rPr>
          <w:delText>,</w:delText>
        </w:r>
        <w:r w:rsidR="00D5307F" w:rsidRPr="00515A6C">
          <w:rPr>
            <w:szCs w:val="24"/>
          </w:rPr>
          <w:delText xml:space="preserve"> sníh</w:delText>
        </w:r>
        <w:r w:rsidR="00D5307F">
          <w:rPr>
            <w:szCs w:val="24"/>
          </w:rPr>
          <w:delText xml:space="preserve"> do 50 cm</w:delText>
        </w:r>
        <w:r w:rsidR="00D5307F" w:rsidRPr="00515A6C">
          <w:rPr>
            <w:szCs w:val="24"/>
          </w:rPr>
          <w:delText>, blesk, zemětřesení</w:delText>
        </w:r>
        <w:r w:rsidR="00D5307F">
          <w:rPr>
            <w:szCs w:val="24"/>
          </w:rPr>
          <w:delText xml:space="preserve"> do stupně 4 (včetně) Richterovy stupnice. </w:delText>
        </w:r>
      </w:del>
      <w:ins w:id="295" w:author="287286" w:date="2013-10-30T09:10:00Z">
        <w:r>
          <w:rPr>
            <w:szCs w:val="24"/>
          </w:rPr>
          <w:t>.</w:t>
        </w:r>
      </w:ins>
    </w:p>
    <w:p w14:paraId="5B8F98FC" w14:textId="77777777" w:rsidR="00EA1B38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>
        <w:rPr>
          <w:szCs w:val="24"/>
        </w:rPr>
        <w:t>DC nebudou umístěna v blízkosti nebezpečných průmyslových provozů (typu výroby výbušnin a velkých chemických podniků).</w:t>
      </w:r>
    </w:p>
    <w:p w14:paraId="2EECD7A3" w14:textId="77777777" w:rsidR="00EA1B38" w:rsidRPr="00515A6C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>
        <w:rPr>
          <w:szCs w:val="24"/>
        </w:rPr>
        <w:t xml:space="preserve">V budovách s DC nebudou provozy nebo zařízení způsobující </w:t>
      </w:r>
      <w:r w:rsidRPr="00515A6C">
        <w:rPr>
          <w:szCs w:val="24"/>
        </w:rPr>
        <w:t>vibrac</w:t>
      </w:r>
      <w:r>
        <w:rPr>
          <w:szCs w:val="24"/>
        </w:rPr>
        <w:t>e instalovaných zařízení.</w:t>
      </w:r>
    </w:p>
    <w:p w14:paraId="4F1944C2" w14:textId="77777777" w:rsidR="00EA1B38" w:rsidRPr="00515A6C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 w:rsidRPr="00515A6C">
        <w:rPr>
          <w:szCs w:val="24"/>
        </w:rPr>
        <w:lastRenderedPageBreak/>
        <w:t>DC budou umístěna tak, aby nebyla ve zvýšené míře ohrožena pořádáním hromadných akcí (zejména demonstrací a sportovních akcí spojených s vandalismem) v jejich blízkosti.</w:t>
      </w:r>
    </w:p>
    <w:p w14:paraId="176F9754" w14:textId="77777777" w:rsidR="00EA1B38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 w:rsidRPr="00515A6C">
        <w:rPr>
          <w:szCs w:val="24"/>
        </w:rPr>
        <w:t xml:space="preserve">Prostory se zařízeními </w:t>
      </w:r>
      <w:r w:rsidRPr="00503991">
        <w:t xml:space="preserve">NIS IZS </w:t>
      </w:r>
      <w:r w:rsidRPr="00515A6C">
        <w:rPr>
          <w:szCs w:val="24"/>
        </w:rPr>
        <w:t>budou</w:t>
      </w:r>
      <w:r>
        <w:rPr>
          <w:szCs w:val="24"/>
        </w:rPr>
        <w:t xml:space="preserve"> monitorovány a záznamy budou uloženy a archivovány v souladu s požadavky Zadavatele a Dodavatele.</w:t>
      </w:r>
    </w:p>
    <w:p w14:paraId="2F0D249E" w14:textId="77777777" w:rsidR="00EA1B38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 w:rsidRPr="00515A6C">
        <w:rPr>
          <w:szCs w:val="24"/>
        </w:rPr>
        <w:t xml:space="preserve">Prostory se zařízeními </w:t>
      </w:r>
      <w:r w:rsidRPr="00503991">
        <w:t xml:space="preserve">NIS IZS </w:t>
      </w:r>
      <w:r w:rsidRPr="009D6235">
        <w:rPr>
          <w:szCs w:val="24"/>
        </w:rPr>
        <w:t>nebudou dostupné z veřejně přístupných prostor.</w:t>
      </w:r>
    </w:p>
    <w:p w14:paraId="26429698" w14:textId="77777777" w:rsidR="00EA1B38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>
        <w:rPr>
          <w:szCs w:val="24"/>
        </w:rPr>
        <w:t>S</w:t>
      </w:r>
      <w:r w:rsidRPr="007A7703">
        <w:rPr>
          <w:szCs w:val="24"/>
        </w:rPr>
        <w:t xml:space="preserve">ystémy pro podporu zabezpečovacích </w:t>
      </w:r>
      <w:r>
        <w:rPr>
          <w:szCs w:val="24"/>
        </w:rPr>
        <w:t xml:space="preserve">a přístupových </w:t>
      </w:r>
      <w:r w:rsidRPr="007A7703">
        <w:rPr>
          <w:szCs w:val="24"/>
        </w:rPr>
        <w:t xml:space="preserve">systémů </w:t>
      </w:r>
      <w:r>
        <w:rPr>
          <w:szCs w:val="24"/>
        </w:rPr>
        <w:t>budou umístěny mimo prostory, kde se nachází zařízení NIZ IZS. Přístup k zabezpečovacím a přístupovým systémům bude přísně řízen.</w:t>
      </w:r>
    </w:p>
    <w:p w14:paraId="04A16827" w14:textId="77777777" w:rsidR="00D5307F" w:rsidRDefault="00D5307F" w:rsidP="00C32EC9">
      <w:pPr>
        <w:pStyle w:val="odstavec"/>
        <w:numPr>
          <w:ilvl w:val="0"/>
          <w:numId w:val="19"/>
        </w:numPr>
        <w:rPr>
          <w:del w:id="296" w:author="287286" w:date="2013-10-30T09:10:00Z"/>
          <w:szCs w:val="24"/>
        </w:rPr>
      </w:pPr>
      <w:del w:id="297" w:author="287286" w:date="2013-10-30T09:10:00Z">
        <w:r w:rsidRPr="00515A6C">
          <w:rPr>
            <w:szCs w:val="24"/>
          </w:rPr>
          <w:delText xml:space="preserve">Prostory se zařízeními </w:delText>
        </w:r>
        <w:r w:rsidRPr="00503991">
          <w:delText xml:space="preserve">NIS IZS </w:delText>
        </w:r>
        <w:r w:rsidRPr="00515A6C">
          <w:rPr>
            <w:szCs w:val="24"/>
          </w:rPr>
          <w:delText>budou vybaveny detektory zaplavení vodou.</w:delText>
        </w:r>
      </w:del>
    </w:p>
    <w:p w14:paraId="3F255A8A" w14:textId="77777777" w:rsidR="00D5307F" w:rsidRPr="00515A6C" w:rsidRDefault="00D5307F" w:rsidP="00C32EC9">
      <w:pPr>
        <w:pStyle w:val="odstavec"/>
        <w:numPr>
          <w:ilvl w:val="0"/>
          <w:numId w:val="19"/>
        </w:numPr>
        <w:rPr>
          <w:del w:id="298" w:author="287286" w:date="2013-10-30T09:10:00Z"/>
          <w:szCs w:val="24"/>
        </w:rPr>
      </w:pPr>
      <w:del w:id="299" w:author="287286" w:date="2013-10-30T09:10:00Z">
        <w:r>
          <w:rPr>
            <w:szCs w:val="24"/>
          </w:rPr>
          <w:delText>Prostory se zařízením NIS IZS nebudou mít okna, případně budou mít zajištěno, že okna nebudou otevíratelná a budou vybavena senzorem proti rozbití skla.</w:delText>
        </w:r>
      </w:del>
    </w:p>
    <w:p w14:paraId="63980CD9" w14:textId="77777777" w:rsidR="00EA1B38" w:rsidRPr="00515A6C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 w:rsidRPr="00515A6C">
        <w:rPr>
          <w:szCs w:val="24"/>
        </w:rPr>
        <w:t xml:space="preserve">Prostory se zařízeními </w:t>
      </w:r>
      <w:r w:rsidRPr="00503991">
        <w:t xml:space="preserve">NIS IZS </w:t>
      </w:r>
      <w:r w:rsidRPr="00515A6C">
        <w:rPr>
          <w:szCs w:val="24"/>
        </w:rPr>
        <w:t>budou vybaveny proti elektromagnetismu a statické elektřině (antistatická podlaha).</w:t>
      </w:r>
    </w:p>
    <w:p w14:paraId="5B31D38C" w14:textId="77777777" w:rsidR="00EA1B38" w:rsidRPr="00515A6C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 w:rsidRPr="00515A6C">
        <w:rPr>
          <w:szCs w:val="24"/>
        </w:rPr>
        <w:t xml:space="preserve">Zařízení </w:t>
      </w:r>
      <w:r w:rsidRPr="00503991">
        <w:t xml:space="preserve">NIS IZS </w:t>
      </w:r>
      <w:r w:rsidRPr="00515A6C">
        <w:rPr>
          <w:szCs w:val="24"/>
        </w:rPr>
        <w:t>budou v rámci DC umístěna v prostorách oddělených od okolí. Stačí uzamykatelné skříně (</w:t>
      </w:r>
      <w:r w:rsidRPr="00515A6C">
        <w:rPr>
          <w:szCs w:val="24"/>
          <w:lang w:val="en-US"/>
        </w:rPr>
        <w:t>rack</w:t>
      </w:r>
      <w:r w:rsidRPr="00515A6C">
        <w:rPr>
          <w:szCs w:val="24"/>
        </w:rPr>
        <w:t>).</w:t>
      </w:r>
    </w:p>
    <w:p w14:paraId="218D7F39" w14:textId="77777777" w:rsidR="00EA1B38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>
        <w:rPr>
          <w:szCs w:val="24"/>
        </w:rPr>
        <w:t xml:space="preserve">Bude zajištěna fyzická ostraha DC. </w:t>
      </w:r>
      <w:r w:rsidRPr="00515A6C">
        <w:rPr>
          <w:szCs w:val="24"/>
        </w:rPr>
        <w:t xml:space="preserve">Ostraha DC bude mít povolen přístup do prostor se zařízeními </w:t>
      </w:r>
      <w:r w:rsidRPr="00503991">
        <w:t xml:space="preserve">NIS IZS </w:t>
      </w:r>
      <w:r w:rsidRPr="00515A6C">
        <w:rPr>
          <w:szCs w:val="24"/>
        </w:rPr>
        <w:t>pouze v případě mimořádných událostí a každý vstup ostrahy bude zaprotokolován.</w:t>
      </w:r>
      <w:r>
        <w:rPr>
          <w:szCs w:val="24"/>
        </w:rPr>
        <w:t xml:space="preserve"> Mimořádnými událostmi se zde myslí následující události: požár, zaplavení, vysoká teplota, neoprávněný vstup.</w:t>
      </w:r>
    </w:p>
    <w:p w14:paraId="4C566D9F" w14:textId="17AC987B" w:rsidR="00EA1B38" w:rsidRDefault="00D5307F" w:rsidP="00EA1B38">
      <w:pPr>
        <w:pStyle w:val="odstavec"/>
        <w:numPr>
          <w:ilvl w:val="0"/>
          <w:numId w:val="19"/>
        </w:numPr>
        <w:rPr>
          <w:ins w:id="300" w:author="287286" w:date="2013-10-30T09:10:00Z"/>
          <w:szCs w:val="24"/>
        </w:rPr>
      </w:pPr>
      <w:del w:id="301" w:author="287286" w:date="2013-10-30T09:10:00Z">
        <w:r>
          <w:rPr>
            <w:szCs w:val="24"/>
          </w:rPr>
          <w:delText>Přístup</w:delText>
        </w:r>
      </w:del>
      <w:ins w:id="302" w:author="287286" w:date="2013-10-30T09:10:00Z">
        <w:r w:rsidR="00EA1B38">
          <w:rPr>
            <w:szCs w:val="24"/>
          </w:rPr>
          <w:t>Fyzický p</w:t>
        </w:r>
        <w:r w:rsidR="00EA1B38" w:rsidRPr="00201EF4">
          <w:rPr>
            <w:szCs w:val="24"/>
          </w:rPr>
          <w:t>řístup</w:t>
        </w:r>
      </w:ins>
      <w:r w:rsidR="00EA1B38" w:rsidRPr="00201EF4">
        <w:rPr>
          <w:szCs w:val="24"/>
        </w:rPr>
        <w:t xml:space="preserve"> k zařízením NIS IZS bude monitorován</w:t>
      </w:r>
      <w:del w:id="303" w:author="287286" w:date="2013-10-30T09:10:00Z">
        <w:r>
          <w:rPr>
            <w:szCs w:val="24"/>
          </w:rPr>
          <w:delText>, včetně</w:delText>
        </w:r>
      </w:del>
      <w:ins w:id="304" w:author="287286" w:date="2013-10-30T09:10:00Z">
        <w:r w:rsidR="00EA1B38">
          <w:rPr>
            <w:szCs w:val="24"/>
          </w:rPr>
          <w:t xml:space="preserve"> (např. prostřednictvím</w:t>
        </w:r>
      </w:ins>
      <w:r w:rsidR="00EA1B38">
        <w:rPr>
          <w:szCs w:val="24"/>
        </w:rPr>
        <w:t xml:space="preserve"> </w:t>
      </w:r>
      <w:r w:rsidR="00EA1B38" w:rsidRPr="00201EF4">
        <w:rPr>
          <w:szCs w:val="24"/>
        </w:rPr>
        <w:t>automatických záznamů otevření racků/skříní</w:t>
      </w:r>
      <w:del w:id="305" w:author="287286" w:date="2013-10-30T09:10:00Z">
        <w:r>
          <w:rPr>
            <w:szCs w:val="24"/>
          </w:rPr>
          <w:delText>. Budou</w:delText>
        </w:r>
      </w:del>
      <w:ins w:id="306" w:author="287286" w:date="2013-10-30T09:10:00Z">
        <w:r w:rsidR="00EA1B38">
          <w:rPr>
            <w:szCs w:val="24"/>
          </w:rPr>
          <w:t xml:space="preserve"> nebo organizačním opatřením – klíče k racku budou vydávány pouze oprávněným pracovníkům Dodavatele proti podpisu, případně budou práce na zařízení NIS IZS prováděny pod dohledem ostrahy DC)</w:t>
        </w:r>
        <w:r w:rsidR="00EA1B38" w:rsidRPr="00201EF4">
          <w:rPr>
            <w:szCs w:val="24"/>
          </w:rPr>
          <w:t>.</w:t>
        </w:r>
      </w:ins>
    </w:p>
    <w:p w14:paraId="2AB84448" w14:textId="77777777" w:rsidR="00EA1B38" w:rsidRPr="00201EF4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ins w:id="307" w:author="287286" w:date="2013-10-30T09:10:00Z">
        <w:r>
          <w:rPr>
            <w:szCs w:val="24"/>
          </w:rPr>
          <w:t>Dodavatelem b</w:t>
        </w:r>
        <w:r w:rsidRPr="00201EF4">
          <w:rPr>
            <w:szCs w:val="24"/>
          </w:rPr>
          <w:t>udou</w:t>
        </w:r>
      </w:ins>
      <w:r w:rsidRPr="00201EF4">
        <w:rPr>
          <w:szCs w:val="24"/>
        </w:rPr>
        <w:t xml:space="preserve"> vytvořeny postupy pro nouzové opravy zařízení a jejich výměnu, či opravu na místě.</w:t>
      </w:r>
    </w:p>
    <w:p w14:paraId="7A20379F" w14:textId="77777777" w:rsidR="00EA1B38" w:rsidRPr="00503991" w:rsidRDefault="00EA1B38" w:rsidP="00EA1B38">
      <w:pPr>
        <w:pStyle w:val="odstavec"/>
        <w:numPr>
          <w:ilvl w:val="0"/>
          <w:numId w:val="19"/>
        </w:numPr>
      </w:pPr>
      <w:r w:rsidRPr="00503991">
        <w:t>Prostory v DC pro zařízení NIS IZS budou splňovat požadavky zařízení na provozní podmínky (teplota, vlhkost)</w:t>
      </w:r>
      <w:r>
        <w:t xml:space="preserve"> instalovaných zařízení podle údajů výrobce</w:t>
      </w:r>
      <w:r w:rsidRPr="00503991">
        <w:t>. Bude zajištěno instalací klimatizačních jednotek včetně zvlhčovačů vzduchu</w:t>
      </w:r>
      <w:r>
        <w:t>.</w:t>
      </w:r>
    </w:p>
    <w:p w14:paraId="4102DB2D" w14:textId="5362615A" w:rsidR="00EA1B38" w:rsidRPr="00503991" w:rsidRDefault="00EA1B38" w:rsidP="00EA1B38">
      <w:pPr>
        <w:pStyle w:val="odstavec"/>
        <w:numPr>
          <w:ilvl w:val="0"/>
          <w:numId w:val="19"/>
        </w:numPr>
      </w:pPr>
      <w:r w:rsidRPr="00503991">
        <w:t xml:space="preserve">Bude zajištěn bezpečný přístup k jednotlivým zařízením a budou zajištěny </w:t>
      </w:r>
      <w:r w:rsidRPr="00201EF4">
        <w:t>dostatečné</w:t>
      </w:r>
      <w:r w:rsidRPr="00503991">
        <w:t xml:space="preserve"> servisní prostory kolem nich</w:t>
      </w:r>
      <w:del w:id="308" w:author="287286" w:date="2013-10-30T09:10:00Z">
        <w:r w:rsidR="00D5307F" w:rsidRPr="00503991">
          <w:delText>.</w:delText>
        </w:r>
      </w:del>
      <w:ins w:id="309" w:author="287286" w:date="2013-10-30T09:10:00Z">
        <w:r>
          <w:t xml:space="preserve"> (min. 0.5m mezi racky)</w:t>
        </w:r>
        <w:r w:rsidRPr="00503991">
          <w:t>.</w:t>
        </w:r>
      </w:ins>
    </w:p>
    <w:p w14:paraId="259F3679" w14:textId="003D9C28" w:rsidR="00EA1B38" w:rsidRPr="00503991" w:rsidRDefault="00EA1B38" w:rsidP="00EA1B38">
      <w:pPr>
        <w:pStyle w:val="odstavec"/>
        <w:numPr>
          <w:ilvl w:val="0"/>
          <w:numId w:val="19"/>
        </w:numPr>
      </w:pPr>
      <w:r w:rsidRPr="00503991">
        <w:t xml:space="preserve">DC budou vybavena elektrickými silovými rozvody </w:t>
      </w:r>
      <w:r w:rsidRPr="00201EF4">
        <w:t>dostatečné</w:t>
      </w:r>
      <w:r w:rsidRPr="00503991">
        <w:t xml:space="preserve"> kapacity a kvality</w:t>
      </w:r>
      <w:del w:id="310" w:author="287286" w:date="2013-10-30T09:10:00Z">
        <w:r w:rsidR="00D5307F" w:rsidRPr="00503991">
          <w:delText>.</w:delText>
        </w:r>
      </w:del>
      <w:ins w:id="311" w:author="287286" w:date="2013-10-30T09:10:00Z">
        <w:r>
          <w:t xml:space="preserve"> dle specifikace, která bude upřesněna po výběru konkrétních technologií. Budou splněny minimálně následující požadavky:</w:t>
        </w:r>
      </w:ins>
    </w:p>
    <w:p w14:paraId="67F993BA" w14:textId="77777777" w:rsidR="00EA1B38" w:rsidRPr="00503991" w:rsidRDefault="00EA1B38" w:rsidP="00EA1B38">
      <w:pPr>
        <w:pStyle w:val="odstavec"/>
        <w:numPr>
          <w:ilvl w:val="1"/>
          <w:numId w:val="19"/>
        </w:numPr>
      </w:pPr>
      <w:r w:rsidRPr="00503991">
        <w:t xml:space="preserve">Elektrické kabely budou </w:t>
      </w:r>
      <w:r>
        <w:t>buď uloženy ve dvojité podlaze, nebo budou zakryté lištami.</w:t>
      </w:r>
    </w:p>
    <w:p w14:paraId="6CA52341" w14:textId="77777777" w:rsidR="00EA1B38" w:rsidRPr="00503991" w:rsidRDefault="00EA1B38" w:rsidP="00EA1B38">
      <w:pPr>
        <w:pStyle w:val="odstavec"/>
        <w:numPr>
          <w:ilvl w:val="1"/>
          <w:numId w:val="19"/>
        </w:numPr>
      </w:pPr>
      <w:r w:rsidRPr="00503991">
        <w:t>Bude zajištěna kvalita proudu</w:t>
      </w:r>
      <w:r>
        <w:t xml:space="preserve"> a</w:t>
      </w:r>
      <w:r w:rsidRPr="00503991">
        <w:t xml:space="preserve"> ochrana před kolísáním napětí.</w:t>
      </w:r>
      <w:r>
        <w:t xml:space="preserve"> Napájení bude procházet přes záložní zdroj elektřiny, který potřebnou ochranu zajistí.</w:t>
      </w:r>
    </w:p>
    <w:p w14:paraId="164668E8" w14:textId="77777777" w:rsidR="00EA1B38" w:rsidRDefault="00EA1B38" w:rsidP="00EA1B38">
      <w:pPr>
        <w:pStyle w:val="odstavec"/>
        <w:numPr>
          <w:ilvl w:val="0"/>
          <w:numId w:val="19"/>
        </w:numPr>
      </w:pPr>
      <w:r w:rsidRPr="00503991">
        <w:lastRenderedPageBreak/>
        <w:t>Bude zajištěno bezpečné zásobování všech zařízení NIS IZS v DC elektřinou. DC bude vybaveno UPS a centrálními záložními zdroji podle standardů A studie interoperability.</w:t>
      </w:r>
    </w:p>
    <w:p w14:paraId="26333C2A" w14:textId="77777777" w:rsidR="00EA1B38" w:rsidRPr="00503991" w:rsidRDefault="00EA1B38" w:rsidP="00EA1B38">
      <w:pPr>
        <w:pStyle w:val="odstavec"/>
        <w:numPr>
          <w:ilvl w:val="0"/>
          <w:numId w:val="19"/>
        </w:numPr>
      </w:pPr>
      <w:r>
        <w:t>Bude omezen fyzický přístup k datovým rozvodům. Buď budou uloženy do lišt, nebo vedeny pod podlahou nebo pod stropem.</w:t>
      </w:r>
    </w:p>
    <w:p w14:paraId="1697CD5C" w14:textId="77777777" w:rsidR="00EA1B38" w:rsidRPr="00503991" w:rsidRDefault="00EA1B38" w:rsidP="00EA1B38">
      <w:pPr>
        <w:pStyle w:val="Nadpis2"/>
      </w:pPr>
      <w:bookmarkStart w:id="312" w:name="_Toc356421244"/>
      <w:bookmarkStart w:id="313" w:name="_Toc370882136"/>
      <w:bookmarkStart w:id="314" w:name="_Toc370077526"/>
      <w:r w:rsidRPr="00503991">
        <w:t xml:space="preserve">Fyzická bezpečnost </w:t>
      </w:r>
      <w:bookmarkEnd w:id="312"/>
      <w:r>
        <w:t>KDC NIS</w:t>
      </w:r>
      <w:bookmarkEnd w:id="313"/>
      <w:bookmarkEnd w:id="314"/>
    </w:p>
    <w:p w14:paraId="58ADFB71" w14:textId="569C5191" w:rsidR="00EA1B38" w:rsidRPr="00503991" w:rsidRDefault="00EA1B38" w:rsidP="00EA1B38">
      <w:pPr>
        <w:pStyle w:val="odstavec"/>
      </w:pPr>
      <w:r>
        <w:t>P</w:t>
      </w:r>
      <w:r w:rsidRPr="00503991">
        <w:t xml:space="preserve">ožadavky na bezpečnost </w:t>
      </w:r>
      <w:r>
        <w:t>jsou uvedeny</w:t>
      </w:r>
      <w:r w:rsidRPr="00503991">
        <w:t xml:space="preserve"> </w:t>
      </w:r>
      <w:r>
        <w:t>v</w:t>
      </w:r>
      <w:r w:rsidRPr="00503991">
        <w:t>e standard</w:t>
      </w:r>
      <w:r>
        <w:t>ech</w:t>
      </w:r>
      <w:r w:rsidRPr="00503991">
        <w:t xml:space="preserve"> A </w:t>
      </w:r>
      <w:del w:id="315" w:author="287286" w:date="2013-10-30T09:10:00Z">
        <w:r w:rsidR="00D5307F" w:rsidRPr="00503991">
          <w:delText>studie</w:delText>
        </w:r>
      </w:del>
      <w:ins w:id="316" w:author="287286" w:date="2013-10-30T09:10:00Z">
        <w:r w:rsidRPr="006A778A">
          <w:t>Analýzy</w:t>
        </w:r>
      </w:ins>
      <w:r w:rsidRPr="006A778A">
        <w:t xml:space="preserve"> interoperability</w:t>
      </w:r>
      <w:ins w:id="317" w:author="287286" w:date="2013-10-30T09:10:00Z">
        <w:r w:rsidRPr="006A778A">
          <w:t xml:space="preserve"> základních složek integrovaného záchranného systému</w:t>
        </w:r>
      </w:ins>
      <w:r>
        <w:t>.</w:t>
      </w:r>
    </w:p>
    <w:p w14:paraId="259400A9" w14:textId="77777777" w:rsidR="00EA1B38" w:rsidRPr="00503991" w:rsidRDefault="00EA1B38" w:rsidP="00EA1B38">
      <w:pPr>
        <w:pStyle w:val="Nadpis2"/>
      </w:pPr>
      <w:bookmarkStart w:id="318" w:name="_Toc356421245"/>
      <w:bookmarkStart w:id="319" w:name="_Toc370882137"/>
      <w:bookmarkStart w:id="320" w:name="_Toc370077527"/>
      <w:r w:rsidRPr="00503991">
        <w:t>Fyzická bezpečnost zařízení NIS IZS</w:t>
      </w:r>
      <w:bookmarkEnd w:id="318"/>
      <w:bookmarkEnd w:id="319"/>
      <w:bookmarkEnd w:id="320"/>
    </w:p>
    <w:p w14:paraId="39EA085F" w14:textId="77777777" w:rsidR="00EA1B38" w:rsidRPr="00503991" w:rsidRDefault="00EA1B38" w:rsidP="00EA1B38">
      <w:pPr>
        <w:pStyle w:val="odstavec"/>
      </w:pPr>
      <w:r w:rsidRPr="00503991">
        <w:t xml:space="preserve">Vztahuje se na všechna </w:t>
      </w:r>
      <w:r w:rsidRPr="00515A6C">
        <w:t>zařízení</w:t>
      </w:r>
      <w:r w:rsidRPr="00503991">
        <w:t xml:space="preserve"> NIS IZS nezávisle na jejich umístění.</w:t>
      </w:r>
    </w:p>
    <w:p w14:paraId="624FE818" w14:textId="77777777" w:rsidR="00EA1B38" w:rsidRDefault="00EA1B38" w:rsidP="00EA1B38">
      <w:pPr>
        <w:pStyle w:val="odstavec"/>
        <w:numPr>
          <w:ilvl w:val="0"/>
          <w:numId w:val="20"/>
        </w:numPr>
      </w:pPr>
      <w:r w:rsidRPr="00503991">
        <w:t>Všechna zařízení NIS IZS budou provozována a udržována v souladu s doporučením výrobce. Veškeré opravy a servisní zásahy budou provádět pouze oprávněné osoby s potřebnou kvalifikací. Veškeré opravy a servisní zásahy budou prováděny pouze se souhlasem Dodavatele a za dozoru jeho zástupce nebo osoby pověřené Dodavatelem.</w:t>
      </w:r>
    </w:p>
    <w:p w14:paraId="2E87DAC7" w14:textId="77777777" w:rsidR="00EA1B38" w:rsidRPr="00503991" w:rsidRDefault="00EA1B38" w:rsidP="00EA1B38">
      <w:pPr>
        <w:pStyle w:val="odstavec"/>
        <w:numPr>
          <w:ilvl w:val="0"/>
          <w:numId w:val="20"/>
        </w:numPr>
      </w:pPr>
      <w:r>
        <w:t xml:space="preserve">Budou vytvořeny </w:t>
      </w:r>
      <w:r>
        <w:rPr>
          <w:szCs w:val="24"/>
        </w:rPr>
        <w:t xml:space="preserve">postupy pro nouzové opravy zařízení a jejich výměnu, či opravu na místě. </w:t>
      </w:r>
      <w:r w:rsidRPr="00246744">
        <w:rPr>
          <w:szCs w:val="24"/>
        </w:rPr>
        <w:t xml:space="preserve">Opravy </w:t>
      </w:r>
      <w:r>
        <w:rPr>
          <w:szCs w:val="24"/>
        </w:rPr>
        <w:t>budou</w:t>
      </w:r>
      <w:r w:rsidRPr="00246744">
        <w:rPr>
          <w:szCs w:val="24"/>
        </w:rPr>
        <w:t xml:space="preserve"> realizovány důvěry</w:t>
      </w:r>
      <w:r>
        <w:rPr>
          <w:szCs w:val="24"/>
        </w:rPr>
        <w:t>hodnými pracovníky s oprávněným přístupem</w:t>
      </w:r>
      <w:r w:rsidRPr="00246744">
        <w:rPr>
          <w:szCs w:val="24"/>
        </w:rPr>
        <w:t>.</w:t>
      </w:r>
    </w:p>
    <w:p w14:paraId="2CE0DA03" w14:textId="73D73AFA" w:rsidR="00EA1B38" w:rsidRDefault="00EA1B38" w:rsidP="00EA1B38">
      <w:pPr>
        <w:pStyle w:val="odstavec"/>
        <w:numPr>
          <w:ilvl w:val="0"/>
          <w:numId w:val="20"/>
        </w:numPr>
      </w:pPr>
      <w:r w:rsidRPr="00503991">
        <w:t>B</w:t>
      </w:r>
      <w:r>
        <w:t xml:space="preserve">ude zajištěno bezpečné vymazání/přepsání </w:t>
      </w:r>
      <w:r w:rsidRPr="00503991">
        <w:t>obsahu paměťových médií používaných pro NIS IZS v případě jejich likvidace</w:t>
      </w:r>
      <w:del w:id="321" w:author="287286" w:date="2013-10-30T09:10:00Z">
        <w:r w:rsidR="00D5307F">
          <w:delText>,</w:delText>
        </w:r>
      </w:del>
      <w:ins w:id="322" w:author="287286" w:date="2013-10-30T09:10:00Z">
        <w:r>
          <w:t xml:space="preserve"> nebo</w:t>
        </w:r>
      </w:ins>
      <w:r>
        <w:t xml:space="preserve"> zaslání do opravy</w:t>
      </w:r>
      <w:del w:id="323" w:author="287286" w:date="2013-10-30T09:10:00Z">
        <w:r w:rsidR="00D5307F">
          <w:delText xml:space="preserve">, </w:delText>
        </w:r>
        <w:r w:rsidR="00D5307F" w:rsidRPr="00503991">
          <w:delText>anebo v případě jejich použití pro jiný účel</w:delText>
        </w:r>
      </w:del>
      <w:r w:rsidRPr="00503991">
        <w:t>.</w:t>
      </w:r>
    </w:p>
    <w:p w14:paraId="49187723" w14:textId="22FE8727" w:rsidR="00EA1B38" w:rsidRPr="009F0718" w:rsidRDefault="00EA1B38" w:rsidP="00EA1B38">
      <w:pPr>
        <w:pStyle w:val="odstavec"/>
        <w:numPr>
          <w:ilvl w:val="0"/>
          <w:numId w:val="20"/>
        </w:numPr>
      </w:pPr>
      <w:r w:rsidRPr="009F0718">
        <w:t>Transport zařízení NIS IZS do opravy mimo lokalitu DC bude prováděn bezpečným způsobem</w:t>
      </w:r>
      <w:del w:id="324" w:author="287286" w:date="2013-10-30T09:10:00Z">
        <w:r w:rsidR="00D5307F">
          <w:delText xml:space="preserve"> a</w:delText>
        </w:r>
      </w:del>
      <w:ins w:id="325" w:author="287286" w:date="2013-10-30T09:10:00Z">
        <w:r w:rsidRPr="009F0718">
          <w:t>, který zajistí Dodavatel. Dodavatelem</w:t>
        </w:r>
      </w:ins>
      <w:r w:rsidRPr="009F0718">
        <w:t xml:space="preserve"> budou vytvořeny postupy pro transport.</w:t>
      </w:r>
    </w:p>
    <w:p w14:paraId="1993A03D" w14:textId="77777777" w:rsidR="00D5307F" w:rsidRDefault="00D5307F" w:rsidP="00C32EC9">
      <w:pPr>
        <w:pStyle w:val="odstavec"/>
        <w:numPr>
          <w:ilvl w:val="0"/>
          <w:numId w:val="20"/>
        </w:numPr>
        <w:rPr>
          <w:del w:id="326" w:author="287286" w:date="2013-10-30T09:10:00Z"/>
        </w:rPr>
      </w:pPr>
      <w:del w:id="327" w:author="287286" w:date="2013-10-30T09:10:00Z">
        <w:r>
          <w:delText>Všechna zařízení v jednotlivých DC jsou zajištěna proti přenosu a jsou případně označena RFID tagy k zabezpečení spuštění poplachu při pokusu odnosu.</w:delText>
        </w:r>
      </w:del>
    </w:p>
    <w:p w14:paraId="4A9F4F95" w14:textId="77777777" w:rsidR="00EA1B38" w:rsidRPr="00503991" w:rsidRDefault="00EA1B38" w:rsidP="00EA1B38">
      <w:pPr>
        <w:pStyle w:val="odstavec"/>
        <w:numPr>
          <w:ilvl w:val="0"/>
          <w:numId w:val="20"/>
        </w:numPr>
      </w:pPr>
      <w:r>
        <w:t>Je stále udržován aktuální seznam technického vybavení a jsou prováděny pravidelné kontroly souladu.</w:t>
      </w:r>
    </w:p>
    <w:p w14:paraId="5CBCE71C" w14:textId="77777777" w:rsidR="00EA1B38" w:rsidRDefault="00EA1B38" w:rsidP="00EA1B38">
      <w:pPr>
        <w:pStyle w:val="Nadpis1"/>
        <w:ind w:left="851" w:hanging="851"/>
        <w:pPrChange w:id="328" w:author="287286" w:date="2013-10-30T09:10:00Z">
          <w:pPr>
            <w:pStyle w:val="Nadpis1"/>
          </w:pPr>
        </w:pPrChange>
      </w:pPr>
      <w:bookmarkStart w:id="329" w:name="_Toc356421246"/>
      <w:bookmarkStart w:id="330" w:name="_Toc358961833"/>
      <w:bookmarkStart w:id="331" w:name="_Toc370882138"/>
      <w:bookmarkStart w:id="332" w:name="_Toc370077528"/>
      <w:r>
        <w:lastRenderedPageBreak/>
        <w:t>Technická a komunikační bezpečnost</w:t>
      </w:r>
      <w:bookmarkEnd w:id="329"/>
      <w:bookmarkEnd w:id="330"/>
      <w:bookmarkEnd w:id="331"/>
      <w:bookmarkEnd w:id="332"/>
    </w:p>
    <w:p w14:paraId="55FB1129" w14:textId="77777777" w:rsidR="00EA1B38" w:rsidRPr="00BE17D2" w:rsidRDefault="00EA1B38" w:rsidP="00EA1B38">
      <w:pPr>
        <w:pStyle w:val="odstavec"/>
      </w:pPr>
      <w:r>
        <w:t>Opatření zahrnují implementaci bezpečnostních technologií a jejich nastavení, které zajistí kontinuální prosazení požadované úrovně bezpečnosti v celém systému po technické stránce. Technická bezpečnostní opatření vycházejí z bezpečnostních standardů a vynucují jejich dodržování uživateli a správci NIS IZS.</w:t>
      </w:r>
    </w:p>
    <w:p w14:paraId="1BCE32A1" w14:textId="77777777" w:rsidR="00EA1B38" w:rsidRPr="00503991" w:rsidRDefault="00EA1B38" w:rsidP="00EA1B38">
      <w:pPr>
        <w:pStyle w:val="Nadpis2"/>
      </w:pPr>
      <w:bookmarkStart w:id="333" w:name="_Toc356421247"/>
      <w:bookmarkStart w:id="334" w:name="_Toc370882139"/>
      <w:bookmarkStart w:id="335" w:name="_Toc370077529"/>
      <w:r>
        <w:t>Bezpečnost sítí</w:t>
      </w:r>
      <w:r w:rsidRPr="00503991">
        <w:t xml:space="preserve"> </w:t>
      </w:r>
      <w:r>
        <w:t xml:space="preserve">v DC a KDC </w:t>
      </w:r>
      <w:r w:rsidRPr="00503991">
        <w:t>NIS IZS</w:t>
      </w:r>
      <w:bookmarkEnd w:id="333"/>
      <w:bookmarkEnd w:id="334"/>
      <w:bookmarkEnd w:id="335"/>
    </w:p>
    <w:p w14:paraId="50791112" w14:textId="77777777" w:rsidR="00EA1B38" w:rsidRPr="00503991" w:rsidRDefault="00EA1B38" w:rsidP="00EA1B38">
      <w:pPr>
        <w:pStyle w:val="odstavec"/>
      </w:pPr>
      <w:r>
        <w:t>Pro zajištění bezpečnosti počítačových sítí</w:t>
      </w:r>
      <w:r w:rsidRPr="00503991">
        <w:t xml:space="preserve"> v</w:t>
      </w:r>
      <w:r>
        <w:t xml:space="preserve"> jednotlivých </w:t>
      </w:r>
      <w:r w:rsidRPr="00503991">
        <w:t>DC</w:t>
      </w:r>
      <w:r>
        <w:t xml:space="preserve"> a KDC NIS realizuje Dodavatel minimálně následující opatření:</w:t>
      </w:r>
    </w:p>
    <w:p w14:paraId="4F90BD6C" w14:textId="77777777" w:rsidR="00EA1B38" w:rsidRDefault="00EA1B38" w:rsidP="00EA1B38">
      <w:pPr>
        <w:pStyle w:val="odstavec"/>
        <w:numPr>
          <w:ilvl w:val="0"/>
          <w:numId w:val="21"/>
        </w:numPr>
      </w:pPr>
      <w:r>
        <w:t>Síťová zařízení NIS IZS budou umístěna pouze v chráněných a monitorovaných prostorech s řízeným přístupem.</w:t>
      </w:r>
    </w:p>
    <w:p w14:paraId="7EBFC8EC" w14:textId="77777777" w:rsidR="00EA1B38" w:rsidRDefault="00EA1B38" w:rsidP="00EA1B38">
      <w:pPr>
        <w:pStyle w:val="odstavec"/>
        <w:numPr>
          <w:ilvl w:val="0"/>
          <w:numId w:val="21"/>
        </w:numPr>
      </w:pPr>
      <w:r>
        <w:t>Pro provoz a správu NIS IZS nejsou využívané bezdrátové sítě Wi-Fi.</w:t>
      </w:r>
    </w:p>
    <w:p w14:paraId="1E8C0D22" w14:textId="77777777" w:rsidR="00EA1B38" w:rsidRPr="00503991" w:rsidRDefault="00EA1B38" w:rsidP="00EA1B38">
      <w:pPr>
        <w:pStyle w:val="odstavec"/>
        <w:numPr>
          <w:ilvl w:val="0"/>
          <w:numId w:val="21"/>
        </w:numPr>
      </w:pPr>
      <w:r w:rsidRPr="00503991">
        <w:t>Bude kontrolováno připojení zařízení k aktivním síťovým prvkům NIS IZS. Nepoužívané porty budou deaktivovány.</w:t>
      </w:r>
    </w:p>
    <w:p w14:paraId="7DE08D84" w14:textId="77777777" w:rsidR="00EA1B38" w:rsidRPr="00503991" w:rsidRDefault="00EA1B38" w:rsidP="00EA1B38">
      <w:pPr>
        <w:pStyle w:val="odstavec"/>
        <w:numPr>
          <w:ilvl w:val="0"/>
          <w:numId w:val="21"/>
        </w:numPr>
      </w:pPr>
      <w:r w:rsidRPr="00503991">
        <w:t>Bude prováděna autentizace zařízení připojených k aktivním síťovým prvkům NIS IZS, aby bylo zabráněno připojení neautorizovaných zařízení.</w:t>
      </w:r>
    </w:p>
    <w:p w14:paraId="2AA1FBB0" w14:textId="77777777" w:rsidR="00EA1B38" w:rsidRPr="00503991" w:rsidRDefault="00EA1B38" w:rsidP="00EA1B38">
      <w:pPr>
        <w:pStyle w:val="odstavec"/>
        <w:numPr>
          <w:ilvl w:val="0"/>
          <w:numId w:val="21"/>
        </w:numPr>
      </w:pPr>
      <w:r w:rsidRPr="00503991">
        <w:t xml:space="preserve">Zařízení </w:t>
      </w:r>
      <w:r>
        <w:t xml:space="preserve">v DC </w:t>
      </w:r>
      <w:r w:rsidRPr="00503991">
        <w:t>NIS IZS budou oddělena buď fyzicky nebo na L2 od zařízení, která nejsou určena pro provoz NIS IZS.</w:t>
      </w:r>
    </w:p>
    <w:p w14:paraId="234156CC" w14:textId="77777777" w:rsidR="00EA1B38" w:rsidRDefault="00EA1B38" w:rsidP="00EA1B38">
      <w:pPr>
        <w:pStyle w:val="odstavec"/>
        <w:ind w:left="1211"/>
      </w:pPr>
      <w:r w:rsidRPr="00503991">
        <w:t xml:space="preserve">Fyzické oddělení znamená, že zařízení </w:t>
      </w:r>
      <w:r>
        <w:t>NIS IZS ne</w:t>
      </w:r>
      <w:r w:rsidRPr="00503991">
        <w:t xml:space="preserve">jsou fyzicky připojena </w:t>
      </w:r>
      <w:r>
        <w:t>k jiným síťovým zařízením</w:t>
      </w:r>
      <w:r w:rsidRPr="00503991">
        <w:t>.</w:t>
      </w:r>
    </w:p>
    <w:p w14:paraId="1CAB8B01" w14:textId="77777777" w:rsidR="00EA1B38" w:rsidRDefault="00EA1B38" w:rsidP="00EA1B38">
      <w:pPr>
        <w:pStyle w:val="odstavec"/>
        <w:ind w:left="1211"/>
      </w:pPr>
      <w:r w:rsidRPr="00503991">
        <w:t xml:space="preserve">Oddělení na L2 znamená, že zařízení </w:t>
      </w:r>
      <w:r>
        <w:t xml:space="preserve">NIS IZS jsou provozována v </w:t>
      </w:r>
      <w:r w:rsidRPr="00503991">
        <w:t xml:space="preserve">různých VLAN. Za tohoto předpokladu </w:t>
      </w:r>
      <w:r>
        <w:t>je možné sdílet síťovou infrastrukturu s jinými systémy</w:t>
      </w:r>
      <w:r w:rsidRPr="00503991">
        <w:t>.</w:t>
      </w:r>
    </w:p>
    <w:p w14:paraId="7C00765C" w14:textId="77777777" w:rsidR="00EA1B38" w:rsidRPr="00503991" w:rsidRDefault="00EA1B38" w:rsidP="00EA1B38">
      <w:pPr>
        <w:pStyle w:val="odstavec"/>
        <w:numPr>
          <w:ilvl w:val="0"/>
          <w:numId w:val="21"/>
        </w:numPr>
      </w:pPr>
      <w:r w:rsidRPr="00503991">
        <w:t xml:space="preserve">Zařízení </w:t>
      </w:r>
      <w:r>
        <w:t xml:space="preserve">v DC </w:t>
      </w:r>
      <w:r w:rsidRPr="00503991">
        <w:t xml:space="preserve">NIS IZS budou oddělena na L3 od všech </w:t>
      </w:r>
      <w:r>
        <w:t>ostatních zařízení umístěných v </w:t>
      </w:r>
      <w:r w:rsidRPr="00503991">
        <w:t>LAN.</w:t>
      </w:r>
    </w:p>
    <w:p w14:paraId="38C98ED3" w14:textId="77777777" w:rsidR="00EA1B38" w:rsidRDefault="00EA1B38" w:rsidP="00EA1B38">
      <w:pPr>
        <w:pStyle w:val="odstavec"/>
        <w:ind w:left="1211"/>
      </w:pPr>
      <w:r w:rsidRPr="00503991">
        <w:t xml:space="preserve">Oddělení na L3 znamená, že zařízení různých subsystémů ZR jsou v různých IP sítích (IP </w:t>
      </w:r>
      <w:proofErr w:type="spellStart"/>
      <w:r w:rsidRPr="00503991">
        <w:t>subnets</w:t>
      </w:r>
      <w:proofErr w:type="spellEnd"/>
      <w:r w:rsidRPr="00503991">
        <w:t>) a provoz mezi nimi musí být směrován (</w:t>
      </w:r>
      <w:proofErr w:type="spellStart"/>
      <w:r w:rsidRPr="00503991">
        <w:t>routing</w:t>
      </w:r>
      <w:proofErr w:type="spellEnd"/>
      <w:r w:rsidRPr="00503991">
        <w:t>).</w:t>
      </w:r>
    </w:p>
    <w:p w14:paraId="2779019B" w14:textId="77777777" w:rsidR="00EA1B38" w:rsidRDefault="00EA1B38" w:rsidP="00EA1B38">
      <w:pPr>
        <w:pStyle w:val="odstavec"/>
        <w:numPr>
          <w:ilvl w:val="0"/>
          <w:numId w:val="21"/>
        </w:numPr>
      </w:pPr>
      <w:r>
        <w:t xml:space="preserve">Logický přístup na administrační rozhraní síťových prvků </w:t>
      </w:r>
      <w:r w:rsidRPr="00ED509A">
        <w:t>je</w:t>
      </w:r>
      <w:r>
        <w:t xml:space="preserve"> řízen a je omezen pouze na oprávněné a jednoznačně identifikovatelné správce systému.</w:t>
      </w:r>
    </w:p>
    <w:p w14:paraId="683F5FB0" w14:textId="77777777" w:rsidR="00EA1B38" w:rsidRDefault="00EA1B38" w:rsidP="00EA1B38">
      <w:pPr>
        <w:pStyle w:val="odstavec"/>
        <w:numPr>
          <w:ilvl w:val="0"/>
          <w:numId w:val="21"/>
        </w:numPr>
      </w:pPr>
      <w:r>
        <w:t>U síťových</w:t>
      </w:r>
      <w:r w:rsidRPr="0065310A">
        <w:t xml:space="preserve"> zařízení jsou pro privilegované a neprivilegované činnosti používány samostatné účty.</w:t>
      </w:r>
    </w:p>
    <w:p w14:paraId="6246CE9C" w14:textId="77777777" w:rsidR="00EA1B38" w:rsidRDefault="00EA1B38" w:rsidP="00EA1B38">
      <w:pPr>
        <w:pStyle w:val="odstavec"/>
        <w:numPr>
          <w:ilvl w:val="0"/>
          <w:numId w:val="21"/>
        </w:numPr>
      </w:pPr>
      <w:r>
        <w:t>Vzdálený přístup k síťovým zařízením je omezen pouze na jednoznačně identifikovatelné správce systému</w:t>
      </w:r>
      <w:r w:rsidRPr="0065310A">
        <w:t>.</w:t>
      </w:r>
    </w:p>
    <w:p w14:paraId="5171112F" w14:textId="77777777" w:rsidR="00EA1B38" w:rsidRDefault="00EA1B38" w:rsidP="00EA1B38">
      <w:pPr>
        <w:pStyle w:val="odstavec"/>
        <w:numPr>
          <w:ilvl w:val="0"/>
          <w:numId w:val="21"/>
        </w:numPr>
      </w:pPr>
      <w:r w:rsidRPr="0065310A">
        <w:t xml:space="preserve">Konfigurační nastavení </w:t>
      </w:r>
      <w:r>
        <w:t xml:space="preserve">síťových zařízení </w:t>
      </w:r>
      <w:r w:rsidRPr="0065310A">
        <w:t>jsou pravidelně zálohována.</w:t>
      </w:r>
    </w:p>
    <w:p w14:paraId="79AD2218" w14:textId="77777777" w:rsidR="00EA1B38" w:rsidRPr="00503991" w:rsidRDefault="00EA1B38" w:rsidP="00EA1B38">
      <w:pPr>
        <w:pStyle w:val="Nadpis2"/>
      </w:pPr>
      <w:bookmarkStart w:id="336" w:name="_Toc356421249"/>
      <w:bookmarkStart w:id="337" w:name="_Toc358961834"/>
      <w:bookmarkStart w:id="338" w:name="_Toc370882140"/>
      <w:bookmarkStart w:id="339" w:name="_Toc370077530"/>
      <w:r w:rsidRPr="00503991">
        <w:t xml:space="preserve">Bezpečnost propojení </w:t>
      </w:r>
      <w:r>
        <w:t xml:space="preserve">mezi komponentami </w:t>
      </w:r>
      <w:r w:rsidRPr="00503991">
        <w:t>NIS IZS</w:t>
      </w:r>
      <w:bookmarkEnd w:id="336"/>
      <w:bookmarkEnd w:id="337"/>
      <w:bookmarkEnd w:id="338"/>
      <w:bookmarkEnd w:id="339"/>
    </w:p>
    <w:p w14:paraId="0201F3C0" w14:textId="77777777" w:rsidR="00EA1B38" w:rsidRDefault="00EA1B38" w:rsidP="00EA1B38">
      <w:pPr>
        <w:pStyle w:val="odstavec"/>
      </w:pPr>
      <w:r>
        <w:t>V této kapitole je řešena bezpečnost následujících propojení:</w:t>
      </w:r>
    </w:p>
    <w:p w14:paraId="1FF0B823" w14:textId="77777777" w:rsidR="00EA1B38" w:rsidRDefault="00EA1B38" w:rsidP="00EA1B38">
      <w:pPr>
        <w:pStyle w:val="odstavec"/>
        <w:numPr>
          <w:ilvl w:val="0"/>
          <w:numId w:val="29"/>
        </w:numPr>
      </w:pPr>
      <w:r>
        <w:t>komunikace operačních středisek NIS s DC a KDC NIS,</w:t>
      </w:r>
    </w:p>
    <w:p w14:paraId="70D4D0B6" w14:textId="77777777" w:rsidR="00EA1B38" w:rsidRDefault="00EA1B38" w:rsidP="00EA1B38">
      <w:pPr>
        <w:pStyle w:val="odstavec"/>
        <w:numPr>
          <w:ilvl w:val="0"/>
          <w:numId w:val="29"/>
        </w:numPr>
      </w:pPr>
      <w:r>
        <w:lastRenderedPageBreak/>
        <w:t>komunikace středisek operačního řízení IZS s DC a KDC NIS,</w:t>
      </w:r>
    </w:p>
    <w:p w14:paraId="2F57B73A" w14:textId="77777777" w:rsidR="00EA1B38" w:rsidRDefault="00EA1B38" w:rsidP="00EA1B38">
      <w:pPr>
        <w:pStyle w:val="odstavec"/>
        <w:numPr>
          <w:ilvl w:val="0"/>
          <w:numId w:val="29"/>
        </w:numPr>
      </w:pPr>
      <w:r>
        <w:t>komunikace mezi DC a KDC NIS.</w:t>
      </w:r>
    </w:p>
    <w:p w14:paraId="531CEF21" w14:textId="77777777" w:rsidR="00EA1B38" w:rsidRPr="00735BAA" w:rsidRDefault="00EA1B38" w:rsidP="00EA1B38">
      <w:pPr>
        <w:pStyle w:val="odstavec"/>
        <w:rPr>
          <w:rFonts w:eastAsiaTheme="majorEastAsia" w:cstheme="majorBidi"/>
          <w:b/>
          <w:bCs/>
          <w:color w:val="31849B" w:themeColor="accent5" w:themeShade="BF"/>
          <w:sz w:val="24"/>
        </w:rPr>
      </w:pPr>
      <w:r>
        <w:rPr>
          <w:rFonts w:eastAsiaTheme="majorEastAsia" w:cstheme="majorBidi"/>
          <w:b/>
          <w:bCs/>
          <w:color w:val="31849B" w:themeColor="accent5" w:themeShade="BF"/>
          <w:sz w:val="24"/>
        </w:rPr>
        <w:t>Firewally</w:t>
      </w:r>
      <w:r w:rsidRPr="00515A6C">
        <w:rPr>
          <w:rFonts w:eastAsiaTheme="majorEastAsia" w:cstheme="majorBidi"/>
          <w:b/>
          <w:bCs/>
          <w:color w:val="31849B" w:themeColor="accent5" w:themeShade="BF"/>
          <w:sz w:val="24"/>
        </w:rPr>
        <w:t xml:space="preserve"> </w:t>
      </w:r>
      <w:r>
        <w:rPr>
          <w:rFonts w:eastAsiaTheme="majorEastAsia" w:cstheme="majorBidi"/>
          <w:b/>
          <w:bCs/>
          <w:color w:val="31849B" w:themeColor="accent5" w:themeShade="BF"/>
          <w:sz w:val="24"/>
        </w:rPr>
        <w:t>v DC a KDC NIS</w:t>
      </w:r>
    </w:p>
    <w:p w14:paraId="180EB4A2" w14:textId="77777777" w:rsidR="00EA1B38" w:rsidRDefault="00EA1B38" w:rsidP="00EA1B38">
      <w:pPr>
        <w:pStyle w:val="odstavec"/>
      </w:pPr>
      <w:r>
        <w:t>Na operačních střediscích budou umístěna koncová zařízení pro práci s NIS IZS: telefony a pracovní stanice. Tato</w:t>
      </w:r>
      <w:r w:rsidRPr="00320618">
        <w:t xml:space="preserve"> </w:t>
      </w:r>
      <w:r>
        <w:t>zařízení budou plně pod kontrolou Dodavatele a nebudou připojena do žádných dalších sítí.</w:t>
      </w:r>
    </w:p>
    <w:p w14:paraId="0734770F" w14:textId="77777777" w:rsidR="00EA1B38" w:rsidRDefault="00EA1B38" w:rsidP="00EA1B38">
      <w:pPr>
        <w:pStyle w:val="odstavec"/>
      </w:pPr>
      <w:r>
        <w:t>V DC a KDC budou umístěny servery a další zařízení potřebná pro provoz NIS (disková pole, zálohovací a archivační zařízení atd.). Tato zařízení budou plně pod kontrolou Dodavatele a nebudou připojena do žádných dalších sítí s výjimkou telefonní ústředny, která bude připojena do VTS, ale od ní bude oddělena SIP firewallem.</w:t>
      </w:r>
    </w:p>
    <w:p w14:paraId="02C82384" w14:textId="77777777" w:rsidR="00EA1B38" w:rsidRDefault="00EA1B38" w:rsidP="00EA1B38">
      <w:pPr>
        <w:pStyle w:val="odstavec"/>
      </w:pPr>
      <w:r>
        <w:t>Na střediscích</w:t>
      </w:r>
      <w:r w:rsidRPr="00320618">
        <w:t xml:space="preserve"> </w:t>
      </w:r>
      <w:r>
        <w:t>operačního řízení budou umístěna zařízení jednotlivých složek IZS. Tato zařízení nebudou pod kontrolou Dodavatele.</w:t>
      </w:r>
    </w:p>
    <w:p w14:paraId="530720BF" w14:textId="77777777" w:rsidR="00EA1B38" w:rsidRDefault="00EA1B38" w:rsidP="00EA1B38">
      <w:pPr>
        <w:pStyle w:val="odstavec"/>
      </w:pPr>
      <w:r>
        <w:t>K propojení bude použita zabezpečená síť ITS (viz část C „Síťová infrastruktura“).</w:t>
      </w:r>
    </w:p>
    <w:p w14:paraId="53801628" w14:textId="77777777" w:rsidR="00EA1B38" w:rsidRDefault="00EA1B38" w:rsidP="00EA1B38">
      <w:pPr>
        <w:pStyle w:val="odstavec"/>
      </w:pPr>
      <w:r>
        <w:t>S výjimkou středisek operačního řízení IZS budou ostatní komponenty pod kontrolou Dodavatele. Proto postačí bezpečnostně</w:t>
      </w:r>
      <w:r w:rsidRPr="00F01496">
        <w:t xml:space="preserve"> </w:t>
      </w:r>
      <w:r>
        <w:t xml:space="preserve">oddělit střediska operačního řízení IZS od DC a KDC NIS. Toto oddělení bude provedeno </w:t>
      </w:r>
      <w:r w:rsidRPr="009906BA">
        <w:rPr>
          <w:b/>
        </w:rPr>
        <w:t>ve všech DC a KDC NIS instalací firewallů</w:t>
      </w:r>
      <w:r>
        <w:t>. Tyto firewally budou sloužit k filtraci datového i hlasového provozu mezi DC a KDC NIS a okolím.</w:t>
      </w:r>
    </w:p>
    <w:p w14:paraId="4F76F90F" w14:textId="77777777" w:rsidR="00D5307F" w:rsidRDefault="00D5307F" w:rsidP="00D5307F">
      <w:pPr>
        <w:pStyle w:val="odstavec"/>
        <w:rPr>
          <w:del w:id="340" w:author="287286" w:date="2013-10-30T09:10:00Z"/>
        </w:rPr>
      </w:pPr>
      <w:del w:id="341" w:author="287286" w:date="2013-10-30T09:10:00Z">
        <w:r>
          <w:rPr>
            <w:noProof/>
            <w:lang w:eastAsia="cs-CZ"/>
          </w:rPr>
          <w:drawing>
            <wp:inline distT="0" distB="0" distL="0" distR="0" wp14:anchorId="223D976E" wp14:editId="2FE72EC7">
              <wp:extent cx="6496050" cy="4257675"/>
              <wp:effectExtent l="19050" t="0" r="0" b="0"/>
              <wp:docPr id="3" name="obráze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7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496050" cy="42576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del>
    </w:p>
    <w:p w14:paraId="73DED40B" w14:textId="77777777" w:rsidR="00EA1B38" w:rsidRDefault="00EA1B38" w:rsidP="00EA1B38">
      <w:pPr>
        <w:pStyle w:val="odstavec"/>
        <w:rPr>
          <w:ins w:id="342" w:author="287286" w:date="2013-10-30T09:10:00Z"/>
        </w:rPr>
      </w:pPr>
      <w:ins w:id="343" w:author="287286" w:date="2013-10-30T09:10:00Z">
        <w:r>
          <w:rPr>
            <w:noProof/>
            <w:lang w:eastAsia="cs-CZ"/>
          </w:rPr>
          <w:lastRenderedPageBreak/>
          <w:drawing>
            <wp:inline distT="0" distB="0" distL="0" distR="0" wp14:anchorId="4763C0EE" wp14:editId="58ED33E4">
              <wp:extent cx="5460521" cy="3578964"/>
              <wp:effectExtent l="0" t="0" r="6985" b="2540"/>
              <wp:docPr id="5" name="obráze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7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63260" cy="35807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14:paraId="4679B031" w14:textId="77777777" w:rsidR="00EA1B38" w:rsidRPr="00515A6C" w:rsidRDefault="00EA1B38" w:rsidP="00EA1B38">
      <w:pPr>
        <w:pStyle w:val="odstavec"/>
        <w:rPr>
          <w:rFonts w:eastAsiaTheme="majorEastAsia" w:cstheme="majorBidi"/>
          <w:b/>
          <w:bCs/>
          <w:color w:val="31849B" w:themeColor="accent5" w:themeShade="BF"/>
          <w:sz w:val="24"/>
        </w:rPr>
      </w:pPr>
      <w:r>
        <w:rPr>
          <w:rFonts w:eastAsiaTheme="majorEastAsia" w:cstheme="majorBidi"/>
          <w:b/>
          <w:bCs/>
          <w:color w:val="31849B" w:themeColor="accent5" w:themeShade="BF"/>
          <w:sz w:val="24"/>
        </w:rPr>
        <w:t>Opatření v operačních střediscích NIS</w:t>
      </w:r>
    </w:p>
    <w:p w14:paraId="45692DEE" w14:textId="77777777" w:rsidR="00EA1B38" w:rsidRPr="00503991" w:rsidRDefault="00EA1B38" w:rsidP="00EA1B38">
      <w:pPr>
        <w:pStyle w:val="odstavec"/>
      </w:pPr>
      <w:r>
        <w:t>Na jednotlivých operačních střediscích NIS firewally nebudou, ale i tam budou nastavena následující bezpečnostní opatření na CE směrovačích</w:t>
      </w:r>
      <w:r w:rsidRPr="00503991">
        <w:t>.</w:t>
      </w:r>
    </w:p>
    <w:p w14:paraId="6F13CD0A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Omezit komunikaci na </w:t>
      </w:r>
      <w:r>
        <w:t>předem definované a dokumentované</w:t>
      </w:r>
      <w:r w:rsidRPr="00E7401D">
        <w:t xml:space="preserve"> IP adresy a protokoly.</w:t>
      </w:r>
    </w:p>
    <w:p w14:paraId="65ADE0B5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Zajistit, aby komunikace z operačních středisek </w:t>
      </w:r>
      <w:r>
        <w:t xml:space="preserve">byla směrována pouze do </w:t>
      </w:r>
      <w:r w:rsidRPr="00E7401D">
        <w:t xml:space="preserve">DC </w:t>
      </w:r>
      <w:r>
        <w:t xml:space="preserve">NIS </w:t>
      </w:r>
      <w:r w:rsidRPr="00E7401D">
        <w:t>nebo KDC</w:t>
      </w:r>
      <w:r>
        <w:t xml:space="preserve"> NIS</w:t>
      </w:r>
      <w:r w:rsidRPr="00E7401D">
        <w:t>.</w:t>
      </w:r>
    </w:p>
    <w:p w14:paraId="5A926521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>Omezit posílání ICMP na</w:t>
      </w:r>
      <w:r>
        <w:t xml:space="preserve"> nezbytné případy.</w:t>
      </w:r>
    </w:p>
    <w:p w14:paraId="3D3E99FA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Blokovat pakety s nastavenými IP </w:t>
      </w:r>
      <w:proofErr w:type="spellStart"/>
      <w:r w:rsidRPr="00E7401D">
        <w:t>options</w:t>
      </w:r>
      <w:proofErr w:type="spellEnd"/>
      <w:r>
        <w:t>.</w:t>
      </w:r>
    </w:p>
    <w:p w14:paraId="25A5D062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Blokovat pakety pokoušející se falšovat totožnost odesilatele (anti </w:t>
      </w:r>
      <w:proofErr w:type="spellStart"/>
      <w:r w:rsidRPr="00E7401D">
        <w:t>spoofing</w:t>
      </w:r>
      <w:proofErr w:type="spellEnd"/>
      <w:r w:rsidRPr="00E7401D">
        <w:t>).</w:t>
      </w:r>
    </w:p>
    <w:p w14:paraId="6537FACB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Při výměně směrovacích informací používat autentizaci. Přijímat směrovací informace pouze ze známých bezpečných </w:t>
      </w:r>
      <w:r>
        <w:t xml:space="preserve">a jednoznačně identifikovatelných </w:t>
      </w:r>
      <w:r w:rsidRPr="00E7401D">
        <w:t xml:space="preserve">zdrojů. Zakázat source </w:t>
      </w:r>
      <w:proofErr w:type="spellStart"/>
      <w:r w:rsidRPr="00E7401D">
        <w:t>routing</w:t>
      </w:r>
      <w:proofErr w:type="spellEnd"/>
      <w:r w:rsidRPr="00E7401D">
        <w:t>.</w:t>
      </w:r>
    </w:p>
    <w:p w14:paraId="2F9D2A9E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Omezit / zakázat </w:t>
      </w:r>
      <w:proofErr w:type="spellStart"/>
      <w:r w:rsidRPr="00E7401D">
        <w:t>broadcast</w:t>
      </w:r>
      <w:proofErr w:type="spellEnd"/>
      <w:r w:rsidRPr="00E7401D">
        <w:t xml:space="preserve"> a </w:t>
      </w:r>
      <w:proofErr w:type="spellStart"/>
      <w:r w:rsidRPr="00E7401D">
        <w:t>multicast</w:t>
      </w:r>
      <w:proofErr w:type="spellEnd"/>
      <w:r w:rsidRPr="00E7401D">
        <w:t xml:space="preserve">, speciálně </w:t>
      </w:r>
      <w:proofErr w:type="spellStart"/>
      <w:r w:rsidRPr="00E7401D">
        <w:t>broadcast</w:t>
      </w:r>
      <w:proofErr w:type="spellEnd"/>
      <w:r w:rsidRPr="00E7401D">
        <w:t xml:space="preserve"> do nelokálních sítí.</w:t>
      </w:r>
    </w:p>
    <w:p w14:paraId="3B78C651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Zakázat </w:t>
      </w:r>
      <w:proofErr w:type="spellStart"/>
      <w:r w:rsidRPr="00E7401D">
        <w:t>proxy</w:t>
      </w:r>
      <w:proofErr w:type="spellEnd"/>
      <w:r w:rsidRPr="00E7401D">
        <w:t xml:space="preserve"> ARP.</w:t>
      </w:r>
    </w:p>
    <w:p w14:paraId="235CDFE1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V odůvodněných případech použít pevné ARP záznamy. </w:t>
      </w:r>
    </w:p>
    <w:p w14:paraId="3D057508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>
        <w:t>Minimalizovat</w:t>
      </w:r>
      <w:r w:rsidRPr="00E7401D">
        <w:t xml:space="preserve"> používání DNS.</w:t>
      </w:r>
    </w:p>
    <w:p w14:paraId="156799E3" w14:textId="77777777" w:rsidR="00EA1B38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Vypracovat postup pro rychlé a jednoduché zablokování jednotlivých VPN na </w:t>
      </w:r>
      <w:r>
        <w:t>síťových zařízeních</w:t>
      </w:r>
      <w:r w:rsidRPr="00E7401D">
        <w:t>.</w:t>
      </w:r>
    </w:p>
    <w:p w14:paraId="4287551C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Provádět pravidelné aplikace bezpečnostních aktualizací software </w:t>
      </w:r>
      <w:r>
        <w:t>síťová zařízení</w:t>
      </w:r>
      <w:r w:rsidRPr="00E7401D">
        <w:t>.</w:t>
      </w:r>
    </w:p>
    <w:p w14:paraId="5CD8DD20" w14:textId="77777777" w:rsidR="00EA1B38" w:rsidRDefault="00EA1B38" w:rsidP="00EA1B38">
      <w:pPr>
        <w:pStyle w:val="odstavec"/>
        <w:numPr>
          <w:ilvl w:val="0"/>
          <w:numId w:val="22"/>
        </w:numPr>
      </w:pPr>
      <w:r w:rsidRPr="00E7401D">
        <w:lastRenderedPageBreak/>
        <w:t xml:space="preserve">Požadovat </w:t>
      </w:r>
      <w:r>
        <w:t xml:space="preserve">jednoznačnou </w:t>
      </w:r>
      <w:r w:rsidRPr="00E7401D">
        <w:t>aute</w:t>
      </w:r>
      <w:r>
        <w:t>ntizaci pro přístup pracovníků k síťovým zařízením</w:t>
      </w:r>
      <w:r w:rsidRPr="00E7401D">
        <w:t xml:space="preserve">. Standardně používat AAA servery, ale pro nouzové případy </w:t>
      </w:r>
      <w:r>
        <w:t>povolit minimální počet</w:t>
      </w:r>
      <w:r w:rsidRPr="00E7401D">
        <w:t xml:space="preserve"> privilegovaných účtů s lokální autentizací.</w:t>
      </w:r>
    </w:p>
    <w:p w14:paraId="06A7F92F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>
        <w:t>Nastavit autorizaci příkazů  zadávaných na příkazové řádce tak, aby bylo možné na AAA serveru sledovat příkazy zadávané administrátorem na síťovém zařízení.</w:t>
      </w:r>
    </w:p>
    <w:p w14:paraId="750F2A68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Nepovolit logický přístup jakýchkoli osob mimo správců </w:t>
      </w:r>
      <w:r>
        <w:t>síťových zařízení</w:t>
      </w:r>
      <w:r w:rsidRPr="00E7401D">
        <w:t xml:space="preserve"> a to ani pro </w:t>
      </w:r>
      <w:proofErr w:type="spellStart"/>
      <w:r w:rsidRPr="00E7401D">
        <w:t>read</w:t>
      </w:r>
      <w:proofErr w:type="spellEnd"/>
      <w:r w:rsidRPr="00E7401D">
        <w:t xml:space="preserve"> </w:t>
      </w:r>
      <w:proofErr w:type="spellStart"/>
      <w:r w:rsidRPr="00E7401D">
        <w:t>only</w:t>
      </w:r>
      <w:proofErr w:type="spellEnd"/>
      <w:r w:rsidRPr="00E7401D">
        <w:t xml:space="preserve"> přístup.</w:t>
      </w:r>
    </w:p>
    <w:p w14:paraId="61DAC9AC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Používat zamykání účtů po neúspěšných pokusech o přístup </w:t>
      </w:r>
      <w:r>
        <w:t>k síťovým zařízením</w:t>
      </w:r>
      <w:r w:rsidRPr="00E7401D">
        <w:t>.</w:t>
      </w:r>
    </w:p>
    <w:p w14:paraId="2177A8EC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>Používat ochranu proti resetování hesel.</w:t>
      </w:r>
    </w:p>
    <w:p w14:paraId="06982C9F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>Změnit všechna předdefinovaná hesla. Zrušit předdefinované účty, pokud je to možné.</w:t>
      </w:r>
    </w:p>
    <w:p w14:paraId="16F47CCC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>Nastavit automatické odhlášení uživatele po určité době nečinnosti</w:t>
      </w:r>
      <w:r>
        <w:t xml:space="preserve"> (</w:t>
      </w:r>
      <w:proofErr w:type="spellStart"/>
      <w:r>
        <w:t>max</w:t>
      </w:r>
      <w:proofErr w:type="spellEnd"/>
      <w:r>
        <w:t xml:space="preserve"> 5 min)</w:t>
      </w:r>
      <w:r w:rsidRPr="00E7401D">
        <w:t>.</w:t>
      </w:r>
    </w:p>
    <w:p w14:paraId="3C6457F4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>
        <w:t xml:space="preserve">Pro přístup </w:t>
      </w:r>
      <w:r w:rsidRPr="00E7401D">
        <w:t>k</w:t>
      </w:r>
      <w:r>
        <w:t>e</w:t>
      </w:r>
      <w:r w:rsidRPr="00E7401D">
        <w:t> </w:t>
      </w:r>
      <w:r>
        <w:t>směrovači</w:t>
      </w:r>
      <w:r w:rsidRPr="00E7401D">
        <w:t xml:space="preserve"> používat šifrované protokoly.</w:t>
      </w:r>
    </w:p>
    <w:p w14:paraId="708F0E2B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Všechny nepoužívané protokoly </w:t>
      </w:r>
      <w:r>
        <w:t>na síťovém zařízení</w:t>
      </w:r>
      <w:r w:rsidRPr="00E7401D">
        <w:t xml:space="preserve"> vypnout.</w:t>
      </w:r>
    </w:p>
    <w:p w14:paraId="3B1F825B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Pro povolené protokoly omezit přístup </w:t>
      </w:r>
      <w:r>
        <w:t>k síťovým zařízením</w:t>
      </w:r>
      <w:r w:rsidRPr="00E7401D">
        <w:t xml:space="preserve"> </w:t>
      </w:r>
      <w:r>
        <w:t>pomocí ACL pouze z </w:t>
      </w:r>
      <w:r w:rsidRPr="00E7401D">
        <w:t>vymezených rozsahů adres.</w:t>
      </w:r>
    </w:p>
    <w:p w14:paraId="42D8A4EA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Pro SNMP nepoužívat implicitní </w:t>
      </w:r>
      <w:proofErr w:type="spellStart"/>
      <w:r w:rsidRPr="00E7401D">
        <w:t>community</w:t>
      </w:r>
      <w:proofErr w:type="spellEnd"/>
      <w:r w:rsidRPr="00E7401D">
        <w:t xml:space="preserve"> </w:t>
      </w:r>
      <w:proofErr w:type="spellStart"/>
      <w:r w:rsidRPr="00E7401D">
        <w:t>strings</w:t>
      </w:r>
      <w:proofErr w:type="spellEnd"/>
      <w:r w:rsidRPr="00E7401D">
        <w:t xml:space="preserve">. </w:t>
      </w:r>
    </w:p>
    <w:p w14:paraId="0C3B8645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>
        <w:t>P</w:t>
      </w:r>
      <w:r w:rsidRPr="00E7401D">
        <w:t xml:space="preserve">oužít SNMPv3. </w:t>
      </w:r>
    </w:p>
    <w:p w14:paraId="629AAFB3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Pro různé SNMP </w:t>
      </w:r>
      <w:proofErr w:type="spellStart"/>
      <w:r w:rsidRPr="00E7401D">
        <w:t>community</w:t>
      </w:r>
      <w:proofErr w:type="spellEnd"/>
      <w:r w:rsidRPr="00E7401D">
        <w:t xml:space="preserve"> omezit přístup k pouze nezbytným částem MIB.</w:t>
      </w:r>
    </w:p>
    <w:p w14:paraId="63534D6D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Definovat bezpečné NTP servery pro synchronizaci času </w:t>
      </w:r>
      <w:r>
        <w:t>síťových zařízení</w:t>
      </w:r>
      <w:r w:rsidRPr="00E7401D">
        <w:t>.</w:t>
      </w:r>
    </w:p>
    <w:p w14:paraId="0DCE41EA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>Rezervovat část systémových prostředků (paměti a procesoru) pro administrátorský přístup.</w:t>
      </w:r>
    </w:p>
    <w:p w14:paraId="3CC37664" w14:textId="77777777"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>Zapnout ochrany proti modifikaci sof</w:t>
      </w:r>
      <w:r>
        <w:t>tware a konfigurací uložených v síťových zařízeních</w:t>
      </w:r>
      <w:r w:rsidRPr="00E7401D">
        <w:t>, pokud je na použitých zařízeních taková ochrana dostupná. Jedná se o digitální podpisy software, kontrolní součty a podobná opatření.</w:t>
      </w:r>
    </w:p>
    <w:p w14:paraId="31A19FA3" w14:textId="77777777" w:rsidR="00EA1B38" w:rsidRPr="00503991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Zapnout ochrany proti útokům na úrovni dat, pokud je na použitých </w:t>
      </w:r>
      <w:r>
        <w:t xml:space="preserve">typech </w:t>
      </w:r>
      <w:r w:rsidRPr="00E7401D">
        <w:t xml:space="preserve">zařízení taková ochrana dostupná. Např. ochrana proti útokům typu </w:t>
      </w:r>
      <w:proofErr w:type="spellStart"/>
      <w:r w:rsidRPr="00E7401D">
        <w:t>buffer</w:t>
      </w:r>
      <w:proofErr w:type="spellEnd"/>
      <w:r w:rsidRPr="00E7401D">
        <w:t xml:space="preserve"> </w:t>
      </w:r>
      <w:proofErr w:type="spellStart"/>
      <w:r w:rsidRPr="00E7401D">
        <w:t>overflow</w:t>
      </w:r>
      <w:proofErr w:type="spellEnd"/>
      <w:r w:rsidRPr="00E7401D">
        <w:t>.</w:t>
      </w:r>
    </w:p>
    <w:p w14:paraId="20760ABB" w14:textId="77777777" w:rsidR="00EA1B38" w:rsidRPr="00503991" w:rsidRDefault="00EA1B38" w:rsidP="00EA1B38">
      <w:pPr>
        <w:pStyle w:val="odstavec"/>
        <w:numPr>
          <w:ilvl w:val="0"/>
          <w:numId w:val="22"/>
        </w:numPr>
      </w:pPr>
      <w:r>
        <w:t>K síťovým zařízením připojit</w:t>
      </w:r>
      <w:r w:rsidRPr="00503991">
        <w:t xml:space="preserve"> IDS sondy založené na freeware (</w:t>
      </w:r>
      <w:proofErr w:type="spellStart"/>
      <w:r w:rsidRPr="00503991">
        <w:t>Snort</w:t>
      </w:r>
      <w:proofErr w:type="spellEnd"/>
      <w:r w:rsidRPr="00503991">
        <w:t xml:space="preserve">). Sondy budou připojeny tak, že budou dostávat kopii veškerého provozu </w:t>
      </w:r>
      <w:r>
        <w:t xml:space="preserve">procházejícího síťovým zařízením a </w:t>
      </w:r>
      <w:r w:rsidRPr="00503991">
        <w:t>budou</w:t>
      </w:r>
      <w:r>
        <w:t xml:space="preserve"> v něm sledovat známé útoky.</w:t>
      </w:r>
    </w:p>
    <w:p w14:paraId="6B866B97" w14:textId="77777777" w:rsidR="00EA1B38" w:rsidRPr="00503991" w:rsidRDefault="00EA1B38" w:rsidP="00EA1B38">
      <w:pPr>
        <w:pStyle w:val="odstavec"/>
        <w:numPr>
          <w:ilvl w:val="0"/>
          <w:numId w:val="30"/>
        </w:numPr>
      </w:pPr>
      <w:r w:rsidRPr="00503991">
        <w:t xml:space="preserve">Toto zapojení IDS sond je z hlediska zařízení v NIS IZS a zařízení ve VPN složek transparentní. Sonda může být kdykoli odebrána nebo připojena bez změny konfigurace ostatních zařízení. </w:t>
      </w:r>
    </w:p>
    <w:p w14:paraId="1EDA80E2" w14:textId="77777777" w:rsidR="00EA1B38" w:rsidRDefault="00EA1B38" w:rsidP="00EA1B38">
      <w:pPr>
        <w:pStyle w:val="odstavec"/>
        <w:numPr>
          <w:ilvl w:val="0"/>
          <w:numId w:val="30"/>
        </w:numPr>
      </w:pPr>
      <w:r w:rsidRPr="00503991">
        <w:t>IDS sondy budou provozovány jako virtuální servery pod operačním systémem Linux. Nejsou tedy potřeba žádné licence.</w:t>
      </w:r>
    </w:p>
    <w:p w14:paraId="3F8F2FD9" w14:textId="77777777" w:rsidR="00EA1B38" w:rsidRPr="00503991" w:rsidRDefault="00EA1B38" w:rsidP="00EA1B38">
      <w:pPr>
        <w:pStyle w:val="odstavec"/>
        <w:numPr>
          <w:ilvl w:val="0"/>
          <w:numId w:val="30"/>
        </w:numPr>
      </w:pPr>
      <w:r>
        <w:t>IDS sondy budou umístěny v KDC.</w:t>
      </w:r>
    </w:p>
    <w:p w14:paraId="732B7830" w14:textId="77777777" w:rsidR="00EA1B38" w:rsidRPr="00503991" w:rsidRDefault="00EA1B38" w:rsidP="00EA1B38">
      <w:pPr>
        <w:pStyle w:val="odstavec"/>
        <w:numPr>
          <w:ilvl w:val="0"/>
          <w:numId w:val="30"/>
        </w:numPr>
      </w:pPr>
      <w:r w:rsidRPr="00503991">
        <w:lastRenderedPageBreak/>
        <w:t>Pokud IDS sonda nebude stíhat provádět inspekci veškerého provozu, neprojde příslušná část provozu inspekcí, ale síťový provoz tím nebude nijak narušen.</w:t>
      </w:r>
    </w:p>
    <w:p w14:paraId="65AEB9E7" w14:textId="77777777" w:rsidR="00EA1B38" w:rsidRDefault="00EA1B38" w:rsidP="00EA1B38">
      <w:pPr>
        <w:pStyle w:val="odstavec"/>
        <w:numPr>
          <w:ilvl w:val="0"/>
          <w:numId w:val="30"/>
        </w:numPr>
      </w:pPr>
      <w:r w:rsidRPr="00503991">
        <w:t xml:space="preserve">IDS bude napojen na centrální </w:t>
      </w:r>
      <w:r>
        <w:t>(</w:t>
      </w:r>
      <w:r w:rsidRPr="00503991">
        <w:t>bezpečnostní</w:t>
      </w:r>
      <w:r>
        <w:t>)</w:t>
      </w:r>
    </w:p>
    <w:p w14:paraId="7B1EC57B" w14:textId="77777777" w:rsidR="00EA1B38" w:rsidRPr="00503991" w:rsidRDefault="00EA1B38" w:rsidP="00EA1B38">
      <w:pPr>
        <w:pStyle w:val="odstavec"/>
        <w:numPr>
          <w:ilvl w:val="0"/>
          <w:numId w:val="30"/>
        </w:numPr>
      </w:pPr>
      <w:r w:rsidRPr="00503991">
        <w:t xml:space="preserve"> dohledový systém, který bude výskyt </w:t>
      </w:r>
      <w:proofErr w:type="spellStart"/>
      <w:r w:rsidRPr="00B90DA6">
        <w:t>malware</w:t>
      </w:r>
      <w:proofErr w:type="spellEnd"/>
      <w:r w:rsidRPr="00503991">
        <w:t xml:space="preserve"> a anomálií v síťovém provozu hlásit.</w:t>
      </w:r>
    </w:p>
    <w:p w14:paraId="668AF578" w14:textId="77777777" w:rsidR="00EA1B38" w:rsidRPr="00503991" w:rsidRDefault="00EA1B38" w:rsidP="00EA1B38">
      <w:pPr>
        <w:pStyle w:val="odstavec"/>
        <w:numPr>
          <w:ilvl w:val="0"/>
          <w:numId w:val="30"/>
        </w:numPr>
      </w:pPr>
      <w:r w:rsidRPr="00503991">
        <w:t xml:space="preserve">Výsledky monitoringu budou pravidelně vyhodnocovány a bezpečnostní manažer NIS IZS rozhodne podle výsledků </w:t>
      </w:r>
      <w:r>
        <w:t xml:space="preserve">po dohodě se Zadavatelem </w:t>
      </w:r>
      <w:r w:rsidRPr="00503991">
        <w:t xml:space="preserve">o </w:t>
      </w:r>
      <w:r>
        <w:t>realizaci</w:t>
      </w:r>
      <w:r w:rsidRPr="00503991">
        <w:t xml:space="preserve"> dalších bezpečnostních</w:t>
      </w:r>
      <w:r>
        <w:t xml:space="preserve"> opatření</w:t>
      </w:r>
      <w:r w:rsidRPr="00503991">
        <w:t>.</w:t>
      </w:r>
      <w:r>
        <w:t xml:space="preserve"> Bezpečnostní manažer NIS IZS je osoba na straně Dodavatele pověřená dohledem nad bezpečností NIS IZS.</w:t>
      </w:r>
    </w:p>
    <w:p w14:paraId="7BF7EB1C" w14:textId="77777777" w:rsidR="00EA1B38" w:rsidRPr="00E7401D" w:rsidRDefault="00EA1B38" w:rsidP="00EA1B38">
      <w:pPr>
        <w:pStyle w:val="Nadpis2"/>
      </w:pPr>
      <w:bookmarkStart w:id="344" w:name="_Toc370882141"/>
      <w:bookmarkStart w:id="345" w:name="_Toc356421253"/>
      <w:bookmarkStart w:id="346" w:name="_Toc358961835"/>
      <w:bookmarkStart w:id="347" w:name="_Toc370077531"/>
      <w:r w:rsidRPr="00E7401D">
        <w:t xml:space="preserve">Bezpečnost připojení </w:t>
      </w:r>
      <w:r>
        <w:t xml:space="preserve">cizích </w:t>
      </w:r>
      <w:r w:rsidRPr="00E7401D">
        <w:t>zařízení k NIS IZS</w:t>
      </w:r>
      <w:bookmarkEnd w:id="344"/>
      <w:bookmarkEnd w:id="347"/>
    </w:p>
    <w:bookmarkEnd w:id="345"/>
    <w:bookmarkEnd w:id="346"/>
    <w:p w14:paraId="71038E4D" w14:textId="69E70BC8" w:rsidR="00EA1B38" w:rsidRDefault="00EA1B38" w:rsidP="00EA1B38">
      <w:pPr>
        <w:pStyle w:val="odstavec"/>
      </w:pPr>
      <w:r w:rsidRPr="005F654D">
        <w:t xml:space="preserve">Systém NIS IZS bude provozován </w:t>
      </w:r>
      <w:del w:id="348" w:author="287286" w:date="2013-10-30T09:10:00Z">
        <w:r w:rsidR="00D5307F">
          <w:delText xml:space="preserve">pouze </w:delText>
        </w:r>
      </w:del>
      <w:r w:rsidRPr="005F654D">
        <w:t>na zařízeních Dodavatele</w:t>
      </w:r>
      <w:del w:id="349" w:author="287286" w:date="2013-10-30T09:10:00Z">
        <w:r w:rsidR="00D5307F">
          <w:delText xml:space="preserve"> nebo</w:delText>
        </w:r>
      </w:del>
      <w:ins w:id="350" w:author="287286" w:date="2013-10-30T09:10:00Z">
        <w:r>
          <w:t>,</w:t>
        </w:r>
      </w:ins>
      <w:r>
        <w:t xml:space="preserve"> </w:t>
      </w:r>
      <w:r w:rsidRPr="005F654D">
        <w:t>zařízeních Dodavatelem spravovaných</w:t>
      </w:r>
      <w:ins w:id="351" w:author="287286" w:date="2013-10-30T09:10:00Z">
        <w:r>
          <w:t xml:space="preserve"> a hybridních pracovních stanicích</w:t>
        </w:r>
      </w:ins>
      <w:r w:rsidRPr="005F654D">
        <w:t>. Připojení jiných zařízení není povoleno, pouze s výjimkou pro přístup k záznamům o provozu síťových zařízení za následujících podmínek</w:t>
      </w:r>
      <w:r>
        <w:t>:</w:t>
      </w:r>
    </w:p>
    <w:p w14:paraId="30770700" w14:textId="77777777" w:rsidR="00EA1B38" w:rsidRDefault="00EA1B38" w:rsidP="00EA1B38">
      <w:pPr>
        <w:pStyle w:val="odstavec"/>
        <w:numPr>
          <w:ilvl w:val="0"/>
          <w:numId w:val="31"/>
        </w:numPr>
      </w:pPr>
      <w:r>
        <w:t>Na žádost příslušné složky IZS v určité lokalitě bude definován port na přepínači, ke kterému bude možné připojit zařízení spravované příslušnou složkou.</w:t>
      </w:r>
    </w:p>
    <w:p w14:paraId="61545B8C" w14:textId="77777777" w:rsidR="00EA1B38" w:rsidRDefault="00EA1B38" w:rsidP="00EA1B38">
      <w:pPr>
        <w:pStyle w:val="odstavec"/>
        <w:numPr>
          <w:ilvl w:val="0"/>
          <w:numId w:val="31"/>
        </w:numPr>
      </w:pPr>
      <w:r>
        <w:t>Na tento port bude směrovač, respektive firewall posílat část informací o síťovém provozu.</w:t>
      </w:r>
    </w:p>
    <w:p w14:paraId="7C48EDCF" w14:textId="77777777" w:rsidR="00EA1B38" w:rsidRDefault="00EA1B38" w:rsidP="00EA1B38">
      <w:pPr>
        <w:pStyle w:val="odstavec"/>
        <w:numPr>
          <w:ilvl w:val="0"/>
          <w:numId w:val="31"/>
        </w:numPr>
      </w:pPr>
      <w:r>
        <w:t xml:space="preserve">Pro předávání informací budou použity standardní protokoly </w:t>
      </w:r>
      <w:proofErr w:type="spellStart"/>
      <w:r>
        <w:t>syslog</w:t>
      </w:r>
      <w:proofErr w:type="spellEnd"/>
      <w:r>
        <w:t xml:space="preserve"> a SNMP </w:t>
      </w:r>
      <w:proofErr w:type="spellStart"/>
      <w:r>
        <w:t>traps</w:t>
      </w:r>
      <w:proofErr w:type="spellEnd"/>
      <w:r>
        <w:t>.</w:t>
      </w:r>
      <w:r w:rsidRPr="00606F9E">
        <w:t xml:space="preserve"> </w:t>
      </w:r>
      <w:r w:rsidRPr="00503991">
        <w:t xml:space="preserve">Zprávy </w:t>
      </w:r>
      <w:proofErr w:type="spellStart"/>
      <w:r w:rsidRPr="00503991">
        <w:t>syslog</w:t>
      </w:r>
      <w:proofErr w:type="spellEnd"/>
      <w:r w:rsidRPr="00503991">
        <w:t xml:space="preserve"> budou omezeny podle typu (</w:t>
      </w:r>
      <w:r w:rsidRPr="00503991">
        <w:rPr>
          <w:lang w:val="en-US"/>
        </w:rPr>
        <w:t>facility</w:t>
      </w:r>
      <w:r w:rsidRPr="00503991">
        <w:t>) a závažnosti (</w:t>
      </w:r>
      <w:r w:rsidRPr="00503991">
        <w:rPr>
          <w:lang w:val="en-US"/>
        </w:rPr>
        <w:t>severity</w:t>
      </w:r>
      <w:r w:rsidRPr="00503991">
        <w:t xml:space="preserve">). Posílat se budou pouze takové zprávy, které mají význam z hlediska řešení problémů na úrovni kraje. Obdobně budou omezeny SNMP </w:t>
      </w:r>
      <w:proofErr w:type="spellStart"/>
      <w:r w:rsidRPr="00503991">
        <w:t>traps</w:t>
      </w:r>
      <w:proofErr w:type="spellEnd"/>
      <w:r w:rsidRPr="00503991">
        <w:t>.</w:t>
      </w:r>
    </w:p>
    <w:p w14:paraId="14D82A3E" w14:textId="6C5E1818" w:rsidR="00EA1B38" w:rsidRPr="005F654D" w:rsidRDefault="00EA1B38" w:rsidP="00EA1B38">
      <w:pPr>
        <w:pStyle w:val="odstavec"/>
        <w:numPr>
          <w:ilvl w:val="0"/>
          <w:numId w:val="31"/>
        </w:numPr>
      </w:pPr>
      <w:r w:rsidRPr="005F654D">
        <w:t xml:space="preserve">V bezpečnostní politice </w:t>
      </w:r>
      <w:del w:id="352" w:author="287286" w:date="2013-10-30T09:10:00Z">
        <w:r w:rsidR="00D5307F">
          <w:delText>bude</w:delText>
        </w:r>
        <w:r w:rsidR="00D5307F" w:rsidRPr="00503991">
          <w:delText xml:space="preserve"> definováno, že </w:delText>
        </w:r>
      </w:del>
      <w:ins w:id="353" w:author="287286" w:date="2013-10-30T09:10:00Z">
        <w:r>
          <w:t xml:space="preserve">NIS IZS </w:t>
        </w:r>
        <w:r w:rsidRPr="005F654D">
          <w:t>bude definován</w:t>
        </w:r>
        <w:r>
          <w:t xml:space="preserve"> postup a podmínky, kdy má </w:t>
        </w:r>
      </w:ins>
      <w:r w:rsidRPr="005F654D">
        <w:rPr>
          <w:szCs w:val="24"/>
        </w:rPr>
        <w:t>Dodavatel</w:t>
      </w:r>
      <w:r w:rsidRPr="005F654D">
        <w:t xml:space="preserve"> </w:t>
      </w:r>
      <w:del w:id="354" w:author="287286" w:date="2013-10-30T09:10:00Z">
        <w:r w:rsidR="00D5307F" w:rsidRPr="00503991">
          <w:delText xml:space="preserve">má </w:delText>
        </w:r>
      </w:del>
      <w:r w:rsidRPr="005F654D">
        <w:t xml:space="preserve">právo v případě problémů </w:t>
      </w:r>
      <w:ins w:id="355" w:author="287286" w:date="2013-10-30T09:10:00Z">
        <w:r>
          <w:t xml:space="preserve">či bezpečnostních incidentů </w:t>
        </w:r>
      </w:ins>
      <w:r w:rsidRPr="005F654D">
        <w:t xml:space="preserve">odpojit </w:t>
      </w:r>
      <w:del w:id="356" w:author="287286" w:date="2013-10-30T09:10:00Z">
        <w:r w:rsidR="00D5307F" w:rsidRPr="00503991">
          <w:delText xml:space="preserve">všechna </w:delText>
        </w:r>
      </w:del>
      <w:r w:rsidRPr="005F654D">
        <w:t>zařízení, která nejsou pod jeho správou</w:t>
      </w:r>
      <w:del w:id="357" w:author="287286" w:date="2013-10-30T09:10:00Z">
        <w:r w:rsidR="00D5307F" w:rsidRPr="00503991">
          <w:delText>. A bude definován postup pro rychlé (logické) odpojení jednotlivých zařízení, která nejsou ve správě Dodavatele</w:delText>
        </w:r>
      </w:del>
      <w:ins w:id="358" w:author="287286" w:date="2013-10-30T09:10:00Z">
        <w:r>
          <w:t>, vyjma hybridních pracovních stanic</w:t>
        </w:r>
      </w:ins>
      <w:r w:rsidRPr="005F654D">
        <w:t>.</w:t>
      </w:r>
    </w:p>
    <w:p w14:paraId="43D952BB" w14:textId="77777777" w:rsidR="00EA1B38" w:rsidRPr="00503991" w:rsidRDefault="00EA1B38" w:rsidP="00EA1B38">
      <w:pPr>
        <w:pStyle w:val="odstavec"/>
        <w:numPr>
          <w:ilvl w:val="0"/>
          <w:numId w:val="31"/>
        </w:numPr>
      </w:pPr>
      <w:r w:rsidRPr="00503991">
        <w:t xml:space="preserve">Pro připojení zařízení složek IZS bude zřízena oddělená VLAN, ve které budou pouze zařízení příslušného subjektu (PČR, HZS, ZZS) a </w:t>
      </w:r>
      <w:r>
        <w:t>směrovač, respektive firewall</w:t>
      </w:r>
      <w:r w:rsidRPr="00503991">
        <w:t>.</w:t>
      </w:r>
    </w:p>
    <w:p w14:paraId="0347B158" w14:textId="77777777" w:rsidR="00EA1B38" w:rsidRDefault="00EA1B38" w:rsidP="00EA1B38">
      <w:pPr>
        <w:pStyle w:val="Nadpis2"/>
      </w:pPr>
      <w:bookmarkStart w:id="359" w:name="_Toc356421254"/>
      <w:bookmarkStart w:id="360" w:name="_Toc358961836"/>
      <w:bookmarkStart w:id="361" w:name="_Toc370882142"/>
      <w:bookmarkStart w:id="362" w:name="_Toc370077532"/>
      <w:r w:rsidRPr="00E7401D">
        <w:t>Bezpečnost připojení vlastních zařízení k NIS IZS</w:t>
      </w:r>
      <w:bookmarkEnd w:id="359"/>
      <w:bookmarkEnd w:id="360"/>
      <w:bookmarkEnd w:id="361"/>
      <w:bookmarkEnd w:id="362"/>
    </w:p>
    <w:p w14:paraId="706B3589" w14:textId="77777777" w:rsidR="00EA1B38" w:rsidRDefault="00EA1B38" w:rsidP="00EA1B38">
      <w:pPr>
        <w:pStyle w:val="odstavec"/>
      </w:pPr>
      <w:r>
        <w:t>Na operačních střediscích budou k NIS IZS připojeny pouze pracovní stanice a telefony NIS, a případně zařízení, na které bude posílána informace o síťovém provozu.</w:t>
      </w:r>
    </w:p>
    <w:p w14:paraId="5BF1CE4B" w14:textId="77777777" w:rsidR="00EA1B38" w:rsidRDefault="00EA1B38" w:rsidP="00EA1B38">
      <w:pPr>
        <w:pStyle w:val="odstavec"/>
      </w:pPr>
      <w:r>
        <w:t xml:space="preserve">V DC a KDC NIS budou k NIS IZS připojena pouze schválená zařízení, která budou pod kontrolou Dodavatele NIS. </w:t>
      </w:r>
      <w:r w:rsidRPr="00815F13">
        <w:t xml:space="preserve">Systém </w:t>
      </w:r>
      <w:r>
        <w:t>bude</w:t>
      </w:r>
      <w:r w:rsidRPr="00815F13">
        <w:t xml:space="preserve"> schopen ověřit pomocí systému NAC, zda má připojené síťové zařízení právo připojit se </w:t>
      </w:r>
      <w:r>
        <w:t>k síti NIS IZS</w:t>
      </w:r>
      <w:r w:rsidRPr="00815F13">
        <w:t>.</w:t>
      </w:r>
    </w:p>
    <w:p w14:paraId="6683F806" w14:textId="70CF344C" w:rsidR="00EA1B38" w:rsidRDefault="00EA1B38" w:rsidP="00EA1B38">
      <w:pPr>
        <w:pStyle w:val="odstavec"/>
      </w:pPr>
      <w:r w:rsidRPr="00F84150">
        <w:lastRenderedPageBreak/>
        <w:t>Pracovní stanice na operačních střediscích</w:t>
      </w:r>
      <w:del w:id="363" w:author="287286" w:date="2013-10-30T09:10:00Z">
        <w:r w:rsidR="00D5307F">
          <w:delText xml:space="preserve"> NIS</w:delText>
        </w:r>
      </w:del>
      <w:ins w:id="364" w:author="287286" w:date="2013-10-30T09:10:00Z">
        <w:r>
          <w:t>, vyjma hybridních pracovních stanic,</w:t>
        </w:r>
      </w:ins>
      <w:r>
        <w:t xml:space="preserve"> </w:t>
      </w:r>
      <w:r w:rsidRPr="00F84150">
        <w:t>budou pod kontrolou Dodavatele NIS a bude v nich pouze software nahrávaný z centrálního zdroje.</w:t>
      </w:r>
    </w:p>
    <w:p w14:paraId="6FCEE3C8" w14:textId="77777777" w:rsidR="00EA1B38" w:rsidRDefault="00EA1B38" w:rsidP="00EA1B38">
      <w:pPr>
        <w:pStyle w:val="odstavec"/>
      </w:pPr>
      <w:r>
        <w:t>Telefony na operačních střediscích NIS budou pod kontrolou Dodavatele NIS.</w:t>
      </w:r>
    </w:p>
    <w:p w14:paraId="6F05552E" w14:textId="77777777" w:rsidR="00EA1B38" w:rsidRDefault="00EA1B38" w:rsidP="00EA1B38">
      <w:pPr>
        <w:pStyle w:val="odstavec"/>
      </w:pPr>
      <w:r>
        <w:t>Připojení neschváleného zařízení k NIS IZS bude kvalifikováno jako závažný bezpečnostní incident a proto budou realizována bezpečnosti o</w:t>
      </w:r>
      <w:r w:rsidRPr="00E7401D">
        <w:t>patření proti připojování neschválených zařízení k NIS IZS. Může se jednat buď o pokus připojit neschválené zařízení k nějakému nevyužitému portu aktivního síťového prvku</w:t>
      </w:r>
      <w:r>
        <w:t>, nebo o </w:t>
      </w:r>
      <w:r w:rsidRPr="00E7401D">
        <w:t>pokus o nahrazení schváleného zařízení neschváleným zařízením, nebo o pokus vydávat nes</w:t>
      </w:r>
      <w:r>
        <w:t>chválené zařízení za schválené</w:t>
      </w:r>
      <w:r w:rsidRPr="00E7401D">
        <w:t>.</w:t>
      </w:r>
      <w:r>
        <w:t xml:space="preserve"> Dodavatel zajistí kombinací </w:t>
      </w:r>
      <w:r w:rsidRPr="00E7401D">
        <w:t>následující</w:t>
      </w:r>
      <w:r>
        <w:t>ch</w:t>
      </w:r>
      <w:r w:rsidRPr="00E7401D">
        <w:t xml:space="preserve"> opatření</w:t>
      </w:r>
      <w:r>
        <w:t>.</w:t>
      </w:r>
    </w:p>
    <w:p w14:paraId="3AA1CAB6" w14:textId="77777777" w:rsidR="00EA1B38" w:rsidRDefault="00EA1B38" w:rsidP="00EA1B38">
      <w:pPr>
        <w:pStyle w:val="odstavec"/>
        <w:numPr>
          <w:ilvl w:val="0"/>
          <w:numId w:val="23"/>
        </w:numPr>
        <w:ind w:left="1931"/>
      </w:pPr>
      <w:r w:rsidRPr="00E7401D">
        <w:t xml:space="preserve">Kompletní kontrola nad telefonem. Technickými prostředky </w:t>
      </w:r>
      <w:r>
        <w:t>bude</w:t>
      </w:r>
      <w:r w:rsidRPr="00E7401D">
        <w:t xml:space="preserve"> zabráněno modifikaci software a nahrávání vlastního software. </w:t>
      </w:r>
      <w:proofErr w:type="spellStart"/>
      <w:r w:rsidRPr="00E7401D">
        <w:t>Malware</w:t>
      </w:r>
      <w:proofErr w:type="spellEnd"/>
      <w:r w:rsidRPr="00E7401D">
        <w:t xml:space="preserve"> by musel být nahrán již při zavádění software do </w:t>
      </w:r>
      <w:r>
        <w:t>pracovní stanice</w:t>
      </w:r>
      <w:r w:rsidRPr="00E7401D">
        <w:t xml:space="preserve"> / telefonu z centrálního zdroje.</w:t>
      </w:r>
    </w:p>
    <w:p w14:paraId="6BEA6B7A" w14:textId="77777777" w:rsidR="00EA1B38" w:rsidRDefault="00EA1B38" w:rsidP="00EA1B38">
      <w:pPr>
        <w:pStyle w:val="odstavec"/>
        <w:numPr>
          <w:ilvl w:val="0"/>
          <w:numId w:val="23"/>
        </w:numPr>
        <w:ind w:left="1931"/>
      </w:pPr>
      <w:r w:rsidRPr="00E7401D">
        <w:t>Autentizace zařízení připojených k jednotlivým portům aktivních síťových prvků. Dodavatel bude kombinovat následující metody autentizace</w:t>
      </w:r>
      <w:r>
        <w:t>.</w:t>
      </w:r>
    </w:p>
    <w:p w14:paraId="1B2A0C7A" w14:textId="77777777" w:rsidR="00EA1B38" w:rsidRDefault="00EA1B38" w:rsidP="00EA1B38">
      <w:pPr>
        <w:pStyle w:val="odstavec"/>
        <w:numPr>
          <w:ilvl w:val="1"/>
          <w:numId w:val="5"/>
        </w:numPr>
        <w:ind w:left="2421" w:hanging="567"/>
      </w:pPr>
      <w:r w:rsidRPr="00503991">
        <w:t>Nechat aktivní prvek naučit se první MAC adresu pro každou VLAN („data“ / „</w:t>
      </w:r>
      <w:proofErr w:type="spellStart"/>
      <w:r w:rsidRPr="00503991">
        <w:t>voice</w:t>
      </w:r>
      <w:proofErr w:type="spellEnd"/>
      <w:r w:rsidRPr="00503991">
        <w:t xml:space="preserve">“) a nepovolit na portu jiné MAC adresy. </w:t>
      </w:r>
    </w:p>
    <w:p w14:paraId="372D6030" w14:textId="77777777" w:rsidR="00EA1B38" w:rsidRDefault="00EA1B38" w:rsidP="00EA1B38">
      <w:pPr>
        <w:pStyle w:val="odstavec"/>
        <w:numPr>
          <w:ilvl w:val="1"/>
          <w:numId w:val="5"/>
        </w:numPr>
        <w:ind w:left="2421" w:hanging="567"/>
      </w:pPr>
      <w:r w:rsidRPr="00503991">
        <w:t xml:space="preserve">Implementovat autentizaci </w:t>
      </w:r>
      <w:r>
        <w:t>pracovní stanice</w:t>
      </w:r>
      <w:r w:rsidRPr="00503991">
        <w:t xml:space="preserve"> přímo do aplikace. V době, kdy aplikace na </w:t>
      </w:r>
      <w:r>
        <w:t>pracovní stanici</w:t>
      </w:r>
      <w:r w:rsidRPr="00503991">
        <w:t xml:space="preserve"> není vytížená, bude </w:t>
      </w:r>
      <w:r>
        <w:t xml:space="preserve">centrální NIS </w:t>
      </w:r>
      <w:r w:rsidRPr="00503991">
        <w:t>IPL posílat aplikační „</w:t>
      </w:r>
      <w:r>
        <w:t>ping</w:t>
      </w:r>
      <w:r w:rsidRPr="00503991">
        <w:t xml:space="preserve">“. Aplikace na </w:t>
      </w:r>
      <w:r>
        <w:t>pracovní stanici</w:t>
      </w:r>
      <w:r w:rsidRPr="00503991">
        <w:t xml:space="preserve"> musí reagovat očekávaným způsobem. Pokud nereaguje, znamená to, že buď je </w:t>
      </w:r>
      <w:r>
        <w:t>pracovní stanice nedostupná</w:t>
      </w:r>
      <w:r w:rsidRPr="00503991">
        <w:t xml:space="preserve">, nebo je připojeno jiné zařízení. Informace o tom, že příslušný port na </w:t>
      </w:r>
      <w:r>
        <w:t>aktivním prvku</w:t>
      </w:r>
      <w:r w:rsidRPr="00503991">
        <w:t xml:space="preserve"> je aktivní a současně zařízení připojené k portu nereaguje správně na aplikační „</w:t>
      </w:r>
      <w:r>
        <w:t>ping</w:t>
      </w:r>
      <w:r w:rsidRPr="00503991">
        <w:t>“, se složí v bezpečnostním monitoringu (korelace dvou událostí).</w:t>
      </w:r>
    </w:p>
    <w:p w14:paraId="62CFF04B" w14:textId="77777777" w:rsidR="00EA1B38" w:rsidRDefault="00EA1B38" w:rsidP="00EA1B38">
      <w:pPr>
        <w:pStyle w:val="odstavec"/>
        <w:numPr>
          <w:ilvl w:val="1"/>
          <w:numId w:val="5"/>
        </w:numPr>
        <w:ind w:left="2421" w:hanging="567"/>
      </w:pPr>
      <w:r w:rsidRPr="00503991">
        <w:t xml:space="preserve">Implementovat autentizaci telefonu přímo do aplikace. V době, kdy telefon </w:t>
      </w:r>
      <w:r>
        <w:t>není vytížený</w:t>
      </w:r>
      <w:r w:rsidRPr="00503991">
        <w:t xml:space="preserve">, bude </w:t>
      </w:r>
      <w:r>
        <w:t xml:space="preserve">centrální NIS </w:t>
      </w:r>
      <w:r w:rsidRPr="00503991">
        <w:t>IPL posílat aplikační „</w:t>
      </w:r>
      <w:r>
        <w:t>ping</w:t>
      </w:r>
      <w:r w:rsidRPr="00503991">
        <w:t xml:space="preserve">“. Telefon musí reagovat očekávaným způsobem. Pokud nereaguje, znamená to, že buď je telefon nedostupný, nebo je připojeno jiné zařízení. Informace o tom, že příslušný port na </w:t>
      </w:r>
      <w:r>
        <w:t>aktivním prvku</w:t>
      </w:r>
      <w:r w:rsidRPr="00503991">
        <w:t xml:space="preserve"> je aktivní a současně zařízení připojené k portu nereaguje správně na aplikační „</w:t>
      </w:r>
      <w:r>
        <w:t>ping</w:t>
      </w:r>
      <w:r w:rsidRPr="00503991">
        <w:t>“, se složí v bezpečnostním monitoringu (korelace dvou událostí).</w:t>
      </w:r>
    </w:p>
    <w:p w14:paraId="5E426BCC" w14:textId="77777777" w:rsidR="00EA1B38" w:rsidRDefault="00EA1B38" w:rsidP="00EA1B38">
      <w:pPr>
        <w:pStyle w:val="odstavec"/>
        <w:numPr>
          <w:ilvl w:val="0"/>
          <w:numId w:val="23"/>
        </w:numPr>
        <w:ind w:left="1931"/>
      </w:pPr>
      <w:r w:rsidRPr="00503991">
        <w:t>Deaktivace všech nepoužívaných por</w:t>
      </w:r>
      <w:r>
        <w:t>tů aktivních síťových zařízení.</w:t>
      </w:r>
    </w:p>
    <w:p w14:paraId="352E694C" w14:textId="77777777" w:rsidR="00EA1B38" w:rsidRPr="00E7401D" w:rsidRDefault="00EA1B38" w:rsidP="00EA1B38">
      <w:pPr>
        <w:pStyle w:val="Nadpis2"/>
      </w:pPr>
      <w:bookmarkStart w:id="365" w:name="_Toc370882143"/>
      <w:bookmarkStart w:id="366" w:name="_Toc370077533"/>
      <w:r>
        <w:lastRenderedPageBreak/>
        <w:t>Bezpečnost záložního propojení</w:t>
      </w:r>
      <w:bookmarkEnd w:id="365"/>
      <w:bookmarkEnd w:id="366"/>
    </w:p>
    <w:p w14:paraId="508A4992" w14:textId="581630E2" w:rsidR="00EA1B38" w:rsidRDefault="00EA1B38" w:rsidP="00EA1B38">
      <w:pPr>
        <w:pStyle w:val="odstavec"/>
        <w:keepNext/>
        <w:ind w:left="850"/>
      </w:pPr>
      <w:r>
        <w:t xml:space="preserve">Pro případ výpadku ITS </w:t>
      </w:r>
      <w:del w:id="367" w:author="287286" w:date="2013-10-30T09:10:00Z">
        <w:r w:rsidR="00D5307F">
          <w:delText>bude existovat</w:delText>
        </w:r>
      </w:del>
      <w:ins w:id="368" w:author="287286" w:date="2013-10-30T09:10:00Z">
        <w:r>
          <w:t>doporučuje Dodavatel, aby existovala</w:t>
        </w:r>
      </w:ins>
      <w:r>
        <w:t xml:space="preserve"> možnost komunikace mezi operačními středisky a DC NIS přes CMS2. </w:t>
      </w:r>
      <w:r w:rsidRPr="001F50F6">
        <w:rPr>
          <w:b/>
        </w:rPr>
        <w:t>Zřízení těchto linek není součástí projektu NIS IZS</w:t>
      </w:r>
      <w:r>
        <w:t>. V této kapitole jsou uvedeny bezpečnostní požadavky na toto propojení.</w:t>
      </w:r>
    </w:p>
    <w:p w14:paraId="64355262" w14:textId="6435AE81" w:rsidR="00EA1B38" w:rsidRDefault="00EA1B38" w:rsidP="00EA1B38">
      <w:pPr>
        <w:pStyle w:val="odstavec"/>
      </w:pPr>
      <w:r>
        <w:t xml:space="preserve">Záložní propojení bude realizováno využitím standardních přípojek KIVS. Existuje </w:t>
      </w:r>
      <w:del w:id="369" w:author="287286" w:date="2013-10-30T09:10:00Z">
        <w:r w:rsidR="00D5307F">
          <w:delText>řada</w:delText>
        </w:r>
      </w:del>
      <w:ins w:id="370" w:author="287286" w:date="2013-10-30T09:10:00Z">
        <w:r>
          <w:t>několik různých</w:t>
        </w:r>
      </w:ins>
      <w:r>
        <w:t xml:space="preserve"> situací </w:t>
      </w:r>
      <w:del w:id="371" w:author="287286" w:date="2013-10-30T09:10:00Z">
        <w:r w:rsidR="00D5307F">
          <w:delText>s rozdílnou příčinou,</w:delText>
        </w:r>
      </w:del>
      <w:ins w:id="372" w:author="287286" w:date="2013-10-30T09:10:00Z">
        <w:r>
          <w:t>lišících se</w:t>
        </w:r>
      </w:ins>
      <w:r>
        <w:t xml:space="preserve"> místem a rozsahem výpadku</w:t>
      </w:r>
      <w:del w:id="373" w:author="287286" w:date="2013-10-30T09:10:00Z">
        <w:r w:rsidR="00D5307F">
          <w:delText xml:space="preserve">. Specifikace výpadků a jejich řešení je uvedena v části </w:delText>
        </w:r>
        <w:r w:rsidR="00D5307F" w:rsidRPr="002467CF">
          <w:delText>G. Spolehlivost, disaster recovery a krizové scénáře</w:delText>
        </w:r>
        <w:r w:rsidR="00D5307F">
          <w:delText>.</w:delText>
        </w:r>
      </w:del>
      <w:ins w:id="374" w:author="287286" w:date="2013-10-30T09:10:00Z">
        <w:r>
          <w:t xml:space="preserve"> ITS:</w:t>
        </w:r>
      </w:ins>
    </w:p>
    <w:p w14:paraId="6CA66C77" w14:textId="77777777" w:rsidR="00EA1B38" w:rsidRDefault="00EA1B38" w:rsidP="00EA1B38">
      <w:pPr>
        <w:pStyle w:val="odstavec"/>
        <w:numPr>
          <w:ilvl w:val="1"/>
          <w:numId w:val="48"/>
        </w:numPr>
        <w:rPr>
          <w:ins w:id="375" w:author="287286" w:date="2013-10-30T09:10:00Z"/>
        </w:rPr>
      </w:pPr>
      <w:ins w:id="376" w:author="287286" w:date="2013-10-30T09:10:00Z">
        <w:r>
          <w:t>výpadek propojení z kraje k centrálním DC NIS,</w:t>
        </w:r>
      </w:ins>
    </w:p>
    <w:p w14:paraId="479BFC87" w14:textId="77777777" w:rsidR="00EA1B38" w:rsidRDefault="00EA1B38" w:rsidP="00EA1B38">
      <w:pPr>
        <w:pStyle w:val="odstavec"/>
        <w:numPr>
          <w:ilvl w:val="1"/>
          <w:numId w:val="48"/>
        </w:numPr>
        <w:rPr>
          <w:ins w:id="377" w:author="287286" w:date="2013-10-30T09:10:00Z"/>
        </w:rPr>
      </w:pPr>
      <w:ins w:id="378" w:author="287286" w:date="2013-10-30T09:10:00Z">
        <w:r>
          <w:t>výpadek ITS v rámci kraje,</w:t>
        </w:r>
      </w:ins>
    </w:p>
    <w:p w14:paraId="4633A514" w14:textId="77777777" w:rsidR="00EA1B38" w:rsidRDefault="00EA1B38" w:rsidP="00EA1B38">
      <w:pPr>
        <w:pStyle w:val="odstavec"/>
        <w:numPr>
          <w:ilvl w:val="1"/>
          <w:numId w:val="48"/>
        </w:numPr>
        <w:rPr>
          <w:ins w:id="379" w:author="287286" w:date="2013-10-30T09:10:00Z"/>
        </w:rPr>
      </w:pPr>
      <w:ins w:id="380" w:author="287286" w:date="2013-10-30T09:10:00Z">
        <w:r>
          <w:t>výpadek napojení centrálních DC NIS,</w:t>
        </w:r>
      </w:ins>
    </w:p>
    <w:p w14:paraId="4650C888" w14:textId="77777777" w:rsidR="00EA1B38" w:rsidRDefault="00EA1B38" w:rsidP="00EA1B38">
      <w:pPr>
        <w:pStyle w:val="odstavec"/>
        <w:numPr>
          <w:ilvl w:val="1"/>
          <w:numId w:val="48"/>
        </w:numPr>
        <w:rPr>
          <w:ins w:id="381" w:author="287286" w:date="2013-10-30T09:10:00Z"/>
        </w:rPr>
      </w:pPr>
      <w:ins w:id="382" w:author="287286" w:date="2013-10-30T09:10:00Z">
        <w:r>
          <w:t>výpadek celé ITS.</w:t>
        </w:r>
      </w:ins>
    </w:p>
    <w:p w14:paraId="2429E233" w14:textId="77777777" w:rsidR="00EA1B38" w:rsidRDefault="00EA1B38" w:rsidP="00EA1B38">
      <w:pPr>
        <w:pStyle w:val="odstavec"/>
        <w:keepNext/>
        <w:ind w:left="850"/>
      </w:pPr>
      <w:r>
        <w:t>Základní schéma je uvedeno na následujícím obrázku. Kraj A je příklad kraje s fungující ITS v rámci kraje a bez připojení do centra. Kraj B je příklad kraje, kde funguje jak ITS v rámci kraje, tak propojení do centra. Kraj C je příklad kraje bez ITS na kraji.</w:t>
      </w:r>
    </w:p>
    <w:p w14:paraId="7A7480CC" w14:textId="77777777" w:rsidR="00D5307F" w:rsidRDefault="00D5307F" w:rsidP="00D5307F">
      <w:pPr>
        <w:pStyle w:val="odstavec"/>
        <w:rPr>
          <w:del w:id="383" w:author="287286" w:date="2013-10-30T09:10:00Z"/>
          <w:rFonts w:eastAsiaTheme="majorEastAsia" w:cstheme="majorBidi"/>
          <w:b/>
          <w:bCs/>
          <w:color w:val="31849B" w:themeColor="accent5" w:themeShade="BF"/>
          <w:sz w:val="24"/>
        </w:rPr>
      </w:pPr>
      <w:del w:id="384" w:author="287286" w:date="2013-10-30T09:10:00Z">
        <w:r>
          <w:rPr>
            <w:rFonts w:eastAsiaTheme="majorEastAsia" w:cstheme="majorBidi"/>
            <w:b/>
            <w:bCs/>
            <w:noProof/>
            <w:color w:val="31849B" w:themeColor="accent5" w:themeShade="BF"/>
            <w:sz w:val="24"/>
            <w:lang w:eastAsia="cs-CZ"/>
          </w:rPr>
          <w:drawing>
            <wp:inline distT="0" distB="0" distL="0" distR="0" wp14:anchorId="627E0E90" wp14:editId="19019F47">
              <wp:extent cx="5619750" cy="4105275"/>
              <wp:effectExtent l="19050" t="0" r="0" b="0"/>
              <wp:docPr id="4" name="obrázek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"/>
                      <pic:cNvPicPr>
                        <a:picLocks noChangeAspect="1" noChangeArrowheads="1"/>
                      </pic:cNvPicPr>
                    </pic:nvPicPr>
                    <pic:blipFill>
                      <a:blip r:embed="rId18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19750" cy="410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del>
    </w:p>
    <w:p w14:paraId="75D77B5E" w14:textId="77777777" w:rsidR="00EA1B38" w:rsidRDefault="00EA1B38" w:rsidP="00EA1B38">
      <w:pPr>
        <w:pStyle w:val="odstavec"/>
        <w:keepNext/>
        <w:ind w:left="850"/>
        <w:rPr>
          <w:ins w:id="385" w:author="287286" w:date="2013-10-30T09:10:00Z"/>
        </w:rPr>
      </w:pPr>
      <w:ins w:id="386" w:author="287286" w:date="2013-10-30T09:10:00Z">
        <w:r>
          <w:lastRenderedPageBreak/>
          <w:t>Další komentáře k obrázku jsou dále v textu.</w:t>
        </w:r>
      </w:ins>
    </w:p>
    <w:p w14:paraId="66A4B1DE" w14:textId="77777777" w:rsidR="00EA1B38" w:rsidRDefault="00EA1B38" w:rsidP="00EA1B38">
      <w:pPr>
        <w:pStyle w:val="odstavec"/>
        <w:rPr>
          <w:ins w:id="387" w:author="287286" w:date="2013-10-30T09:10:00Z"/>
          <w:rFonts w:eastAsiaTheme="majorEastAsia" w:cstheme="majorBidi"/>
          <w:b/>
          <w:bCs/>
          <w:color w:val="31849B" w:themeColor="accent5" w:themeShade="BF"/>
          <w:sz w:val="24"/>
        </w:rPr>
      </w:pPr>
      <w:ins w:id="388" w:author="287286" w:date="2013-10-30T09:10:00Z">
        <w:r>
          <w:rPr>
            <w:rFonts w:eastAsiaTheme="majorEastAsia" w:cstheme="majorBidi"/>
            <w:b/>
            <w:bCs/>
            <w:noProof/>
            <w:color w:val="31849B" w:themeColor="accent5" w:themeShade="BF"/>
            <w:sz w:val="24"/>
            <w:lang w:eastAsia="cs-CZ"/>
          </w:rPr>
          <w:drawing>
            <wp:inline distT="0" distB="0" distL="0" distR="0" wp14:anchorId="5CBABB6F" wp14:editId="02B57DC0">
              <wp:extent cx="5384806" cy="3933646"/>
              <wp:effectExtent l="0" t="0" r="6350" b="0"/>
              <wp:docPr id="16" name="obrázek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"/>
                      <pic:cNvPicPr>
                        <a:picLocks noChangeAspect="1" noChangeArrowheads="1"/>
                      </pic:cNvPicPr>
                    </pic:nvPicPr>
                    <pic:blipFill>
                      <a:blip r:embed="rId18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383627" cy="3932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14:paraId="57488111" w14:textId="77777777" w:rsidR="00EA1B38" w:rsidRDefault="00EA1B38" w:rsidP="00EA1B38">
      <w:pPr>
        <w:pStyle w:val="odstavec"/>
        <w:rPr>
          <w:ins w:id="389" w:author="287286" w:date="2013-10-30T09:10:00Z"/>
          <w:rFonts w:eastAsiaTheme="majorEastAsia" w:cstheme="majorBidi"/>
          <w:b/>
          <w:bCs/>
          <w:color w:val="31849B" w:themeColor="accent5" w:themeShade="BF"/>
          <w:sz w:val="24"/>
        </w:rPr>
      </w:pPr>
    </w:p>
    <w:p w14:paraId="138C46D7" w14:textId="77777777" w:rsidR="00EA1B38" w:rsidRPr="00735BAA" w:rsidRDefault="00EA1B38" w:rsidP="00EA1B38">
      <w:pPr>
        <w:pStyle w:val="odstavec"/>
        <w:keepNext/>
        <w:ind w:left="850"/>
        <w:rPr>
          <w:ins w:id="390" w:author="287286" w:date="2013-10-30T09:10:00Z"/>
          <w:rFonts w:eastAsiaTheme="majorEastAsia" w:cstheme="majorBidi"/>
          <w:b/>
          <w:bCs/>
          <w:color w:val="31849B" w:themeColor="accent5" w:themeShade="BF"/>
          <w:sz w:val="24"/>
        </w:rPr>
      </w:pPr>
      <w:ins w:id="391" w:author="287286" w:date="2013-10-30T09:10:00Z">
        <w:r>
          <w:rPr>
            <w:rFonts w:eastAsiaTheme="majorEastAsia" w:cstheme="majorBidi"/>
            <w:b/>
            <w:bCs/>
            <w:color w:val="31849B" w:themeColor="accent5" w:themeShade="BF"/>
            <w:sz w:val="24"/>
          </w:rPr>
          <w:t>Výpadek propojení z kraje k centrálním DC NIS</w:t>
        </w:r>
      </w:ins>
    </w:p>
    <w:p w14:paraId="07865B88" w14:textId="77777777" w:rsidR="00EA1B38" w:rsidRDefault="00EA1B38" w:rsidP="00EA1B38">
      <w:pPr>
        <w:pStyle w:val="odstavec"/>
        <w:keepNext/>
        <w:ind w:left="850"/>
        <w:rPr>
          <w:ins w:id="392" w:author="287286" w:date="2013-10-30T09:10:00Z"/>
        </w:rPr>
      </w:pPr>
      <w:ins w:id="393" w:author="287286" w:date="2013-10-30T09:10:00Z">
        <w:r>
          <w:t xml:space="preserve">V případě výpadku propojení ITS z kraje k centrálním DC NIS bude komunikace operačních středisek IZS s centrálními NIS přerušena a operační střediska budou spolu v rámci kraje komunikovat přes příslušné KDC NIS. Spojení mimo kraj není. V obrázku výše je to situace </w:t>
        </w:r>
        <w:r w:rsidRPr="00C63DEF">
          <w:rPr>
            <w:b/>
          </w:rPr>
          <w:t>kraje A</w:t>
        </w:r>
        <w:r>
          <w:t>.</w:t>
        </w:r>
      </w:ins>
    </w:p>
    <w:p w14:paraId="48723770" w14:textId="77777777" w:rsidR="00EA1B38" w:rsidRDefault="00EA1B38" w:rsidP="00EA1B38">
      <w:pPr>
        <w:pStyle w:val="odstavec"/>
        <w:numPr>
          <w:ilvl w:val="0"/>
          <w:numId w:val="49"/>
        </w:numPr>
        <w:rPr>
          <w:ins w:id="394" w:author="287286" w:date="2013-10-30T09:10:00Z"/>
        </w:rPr>
      </w:pPr>
      <w:ins w:id="395" w:author="287286" w:date="2013-10-30T09:10:00Z">
        <w:r>
          <w:t>Kraj A potřebuje ke své činnosti KDC kraje A.</w:t>
        </w:r>
      </w:ins>
    </w:p>
    <w:p w14:paraId="60C5A505" w14:textId="77777777" w:rsidR="00EA1B38" w:rsidRDefault="00EA1B38" w:rsidP="00EA1B38">
      <w:pPr>
        <w:pStyle w:val="odstavec"/>
        <w:numPr>
          <w:ilvl w:val="0"/>
          <w:numId w:val="49"/>
        </w:numPr>
        <w:rPr>
          <w:ins w:id="396" w:author="287286" w:date="2013-10-30T09:10:00Z"/>
        </w:rPr>
      </w:pPr>
      <w:ins w:id="397" w:author="287286" w:date="2013-10-30T09:10:00Z">
        <w:r>
          <w:t>Mezi složkami IZS lze v rámci kraje komunikovat přes krajskou IPL umístěnou v KDC NIS kraje A.</w:t>
        </w:r>
      </w:ins>
    </w:p>
    <w:p w14:paraId="195888C9" w14:textId="77777777" w:rsidR="00EA1B38" w:rsidRDefault="00EA1B38" w:rsidP="00EA1B38">
      <w:pPr>
        <w:pStyle w:val="odstavec"/>
        <w:numPr>
          <w:ilvl w:val="0"/>
          <w:numId w:val="49"/>
        </w:numPr>
        <w:rPr>
          <w:ins w:id="398" w:author="287286" w:date="2013-10-30T09:10:00Z"/>
        </w:rPr>
      </w:pPr>
      <w:ins w:id="399" w:author="287286" w:date="2013-10-30T09:10:00Z">
        <w:r>
          <w:t>Se složkami IZS mimo kraj A nelze komunikovat.</w:t>
        </w:r>
      </w:ins>
    </w:p>
    <w:p w14:paraId="748443EF" w14:textId="77777777" w:rsidR="00EA1B38" w:rsidRPr="00735BAA" w:rsidRDefault="00EA1B38" w:rsidP="00EA1B38">
      <w:pPr>
        <w:pStyle w:val="odstavec"/>
        <w:rPr>
          <w:ins w:id="400" w:author="287286" w:date="2013-10-30T09:10:00Z"/>
          <w:rFonts w:eastAsiaTheme="majorEastAsia" w:cstheme="majorBidi"/>
          <w:b/>
          <w:bCs/>
          <w:color w:val="31849B" w:themeColor="accent5" w:themeShade="BF"/>
          <w:sz w:val="24"/>
        </w:rPr>
      </w:pPr>
      <w:ins w:id="401" w:author="287286" w:date="2013-10-30T09:10:00Z">
        <w:r>
          <w:rPr>
            <w:rFonts w:eastAsiaTheme="majorEastAsia" w:cstheme="majorBidi"/>
            <w:b/>
            <w:bCs/>
            <w:color w:val="31849B" w:themeColor="accent5" w:themeShade="BF"/>
            <w:sz w:val="24"/>
          </w:rPr>
          <w:t>Výpadek ITS v rámci kraje</w:t>
        </w:r>
      </w:ins>
    </w:p>
    <w:p w14:paraId="112F1B84" w14:textId="77777777" w:rsidR="00EA1B38" w:rsidRDefault="00EA1B38" w:rsidP="00EA1B38">
      <w:pPr>
        <w:pStyle w:val="odstavec"/>
        <w:rPr>
          <w:ins w:id="402" w:author="287286" w:date="2013-10-30T09:10:00Z"/>
        </w:rPr>
      </w:pPr>
      <w:ins w:id="403" w:author="287286" w:date="2013-10-30T09:10:00Z">
        <w:r>
          <w:t>V případě výpadku ITS v rámci kraje naváží operační střediska z příslušného kraje náhradní spojení s centrálními DC NIS přes linky KIVS a CMS2. Linky KIVS z jednotlivých složek IZS z jednotlivých krajů jsou do CMS2 přivedeny jako VPN příslušného operátora KIVS. V CMS2 jsou z těchto VPN operátorů KIVS vytvořeny službami CMS2 příslušné standardní VPN ITS „</w:t>
        </w:r>
        <w:proofErr w:type="spellStart"/>
        <w:r>
          <w:t>HZS_data</w:t>
        </w:r>
        <w:proofErr w:type="spellEnd"/>
        <w:r>
          <w:t>“, „</w:t>
        </w:r>
        <w:proofErr w:type="spellStart"/>
        <w:r>
          <w:t>PCR_data</w:t>
        </w:r>
        <w:proofErr w:type="spellEnd"/>
        <w:r>
          <w:t>“ a „</w:t>
        </w:r>
        <w:proofErr w:type="spellStart"/>
        <w:r>
          <w:t>ZZS_data</w:t>
        </w:r>
        <w:proofErr w:type="spellEnd"/>
        <w:r>
          <w:t>“. Provoz je těmito VPN předán do fungující centrální části ITS, která předá provoz centrální IPL ve VPN „</w:t>
        </w:r>
        <w:proofErr w:type="spellStart"/>
        <w:r>
          <w:t>NSPTV_data</w:t>
        </w:r>
        <w:proofErr w:type="spellEnd"/>
        <w:r>
          <w:t>“.</w:t>
        </w:r>
      </w:ins>
    </w:p>
    <w:p w14:paraId="573F5BD0" w14:textId="77777777" w:rsidR="00EA1B38" w:rsidRDefault="00EA1B38" w:rsidP="00EA1B38">
      <w:pPr>
        <w:pStyle w:val="odstavec"/>
        <w:rPr>
          <w:ins w:id="404" w:author="287286" w:date="2013-10-30T09:10:00Z"/>
        </w:rPr>
      </w:pPr>
      <w:ins w:id="405" w:author="287286" w:date="2013-10-30T09:10:00Z">
        <w:r>
          <w:t xml:space="preserve">V obrázku výše je to situace </w:t>
        </w:r>
        <w:r w:rsidRPr="00C63DEF">
          <w:rPr>
            <w:b/>
          </w:rPr>
          <w:t xml:space="preserve">kraje </w:t>
        </w:r>
        <w:r>
          <w:rPr>
            <w:b/>
          </w:rPr>
          <w:t>C</w:t>
        </w:r>
        <w:r>
          <w:t>.</w:t>
        </w:r>
      </w:ins>
    </w:p>
    <w:p w14:paraId="34B211A1" w14:textId="77777777" w:rsidR="00EA1B38" w:rsidRDefault="00EA1B38" w:rsidP="00EA1B38">
      <w:pPr>
        <w:pStyle w:val="odstavec"/>
        <w:numPr>
          <w:ilvl w:val="0"/>
          <w:numId w:val="49"/>
        </w:numPr>
        <w:rPr>
          <w:ins w:id="406" w:author="287286" w:date="2013-10-30T09:10:00Z"/>
        </w:rPr>
      </w:pPr>
      <w:ins w:id="407" w:author="287286" w:date="2013-10-30T09:10:00Z">
        <w:r>
          <w:lastRenderedPageBreak/>
          <w:t>Kraj C nepotřebuje ke své činnosti KDC kraje D (to je nedostupné).</w:t>
        </w:r>
      </w:ins>
    </w:p>
    <w:p w14:paraId="2E5B29E0" w14:textId="77777777" w:rsidR="00EA1B38" w:rsidRDefault="00EA1B38" w:rsidP="00EA1B38">
      <w:pPr>
        <w:pStyle w:val="odstavec"/>
        <w:numPr>
          <w:ilvl w:val="0"/>
          <w:numId w:val="49"/>
        </w:numPr>
        <w:rPr>
          <w:ins w:id="408" w:author="287286" w:date="2013-10-30T09:10:00Z"/>
        </w:rPr>
      </w:pPr>
      <w:ins w:id="409" w:author="287286" w:date="2013-10-30T09:10:00Z">
        <w:r>
          <w:t>Mezi složkami IZS lze v rámci kraje komunikovat přes centrální IPL umístěnou v DC NIS.</w:t>
        </w:r>
      </w:ins>
    </w:p>
    <w:p w14:paraId="7A624ECA" w14:textId="77777777" w:rsidR="00EA1B38" w:rsidRDefault="00EA1B38" w:rsidP="00EA1B38">
      <w:pPr>
        <w:pStyle w:val="odstavec"/>
        <w:numPr>
          <w:ilvl w:val="0"/>
          <w:numId w:val="49"/>
        </w:numPr>
        <w:rPr>
          <w:ins w:id="410" w:author="287286" w:date="2013-10-30T09:10:00Z"/>
        </w:rPr>
      </w:pPr>
      <w:ins w:id="411" w:author="287286" w:date="2013-10-30T09:10:00Z">
        <w:r>
          <w:t>Se složkami IZS mimo kraj C lze komunikovat přes CMS2. Tj. operační středisko HZS kraje C komunikuje s operačním střediskem kraje B přes CMS2 bez toho, aby provoz procházel přes centrální IPL. Toho je dosaženo standardní službou CMS2 „Vytvoření jedné VPN CMS2 z více VPN operátorů KIVS a ITS“. Tj. CMS2 spojí všechny VPN „HZS“ všech operátorů do jedné VPN „</w:t>
        </w:r>
        <w:proofErr w:type="spellStart"/>
        <w:r>
          <w:t>HZS_data</w:t>
        </w:r>
        <w:proofErr w:type="spellEnd"/>
        <w:r>
          <w:t>“ CMS2 a ITS.</w:t>
        </w:r>
      </w:ins>
    </w:p>
    <w:p w14:paraId="2875821C" w14:textId="77777777" w:rsidR="00EA1B38" w:rsidRPr="00735BAA" w:rsidRDefault="00EA1B38" w:rsidP="00EA1B38">
      <w:pPr>
        <w:pStyle w:val="odstavec"/>
        <w:rPr>
          <w:ins w:id="412" w:author="287286" w:date="2013-10-30T09:10:00Z"/>
          <w:rFonts w:eastAsiaTheme="majorEastAsia" w:cstheme="majorBidi"/>
          <w:b/>
          <w:bCs/>
          <w:color w:val="31849B" w:themeColor="accent5" w:themeShade="BF"/>
          <w:sz w:val="24"/>
        </w:rPr>
      </w:pPr>
      <w:ins w:id="413" w:author="287286" w:date="2013-10-30T09:10:00Z">
        <w:r>
          <w:rPr>
            <w:rFonts w:eastAsiaTheme="majorEastAsia" w:cstheme="majorBidi"/>
            <w:b/>
            <w:bCs/>
            <w:color w:val="31849B" w:themeColor="accent5" w:themeShade="BF"/>
            <w:sz w:val="24"/>
          </w:rPr>
          <w:t>Výpadek napojení centrálních DC NIS</w:t>
        </w:r>
      </w:ins>
    </w:p>
    <w:p w14:paraId="3F0D4736" w14:textId="77777777" w:rsidR="00EA1B38" w:rsidRDefault="00EA1B38" w:rsidP="00EA1B38">
      <w:pPr>
        <w:pStyle w:val="odstavec"/>
        <w:rPr>
          <w:ins w:id="414" w:author="287286" w:date="2013-10-30T09:10:00Z"/>
        </w:rPr>
      </w:pPr>
      <w:ins w:id="415" w:author="287286" w:date="2013-10-30T09:10:00Z">
        <w:r>
          <w:t>V případě výpadku napojení jednotlivých centrálních DC NIS na ITS budou operační střediska IZS komunikovat se zbývajícími DC NIS, která zůstanou přes ITS připojena. V případě výpadku napojení všech DC NIS budou operační střediska komunikovat s KDC NIS ve svém kraji.</w:t>
        </w:r>
      </w:ins>
    </w:p>
    <w:p w14:paraId="7B71B0B0" w14:textId="77777777" w:rsidR="00EA1B38" w:rsidRPr="00735BAA" w:rsidRDefault="00EA1B38" w:rsidP="00EA1B38">
      <w:pPr>
        <w:pStyle w:val="odstavec"/>
        <w:rPr>
          <w:ins w:id="416" w:author="287286" w:date="2013-10-30T09:10:00Z"/>
          <w:rFonts w:eastAsiaTheme="majorEastAsia" w:cstheme="majorBidi"/>
          <w:b/>
          <w:bCs/>
          <w:color w:val="31849B" w:themeColor="accent5" w:themeShade="BF"/>
          <w:sz w:val="24"/>
        </w:rPr>
      </w:pPr>
      <w:ins w:id="417" w:author="287286" w:date="2013-10-30T09:10:00Z">
        <w:r>
          <w:rPr>
            <w:rFonts w:eastAsiaTheme="majorEastAsia" w:cstheme="majorBidi"/>
            <w:b/>
            <w:bCs/>
            <w:color w:val="31849B" w:themeColor="accent5" w:themeShade="BF"/>
            <w:sz w:val="24"/>
          </w:rPr>
          <w:t>Výpadek celé ITS</w:t>
        </w:r>
      </w:ins>
    </w:p>
    <w:p w14:paraId="53945A7B" w14:textId="77777777" w:rsidR="00EA1B38" w:rsidRDefault="00EA1B38" w:rsidP="00EA1B38">
      <w:pPr>
        <w:pStyle w:val="odstavec"/>
        <w:rPr>
          <w:ins w:id="418" w:author="287286" w:date="2013-10-30T09:10:00Z"/>
        </w:rPr>
      </w:pPr>
      <w:ins w:id="419" w:author="287286" w:date="2013-10-30T09:10:00Z">
        <w:r>
          <w:t>Výpadek celé ITS je kombinací výše uvedených typů výpadků. Veškerá komunikace bude probíhat přes KIVS a  CMS2.</w:t>
        </w:r>
      </w:ins>
    </w:p>
    <w:p w14:paraId="7D5FF4F9" w14:textId="6E482F05" w:rsidR="00EA1B38" w:rsidRPr="00735BAA" w:rsidRDefault="00EA1B38" w:rsidP="00EA1B38">
      <w:pPr>
        <w:pStyle w:val="odstavec"/>
        <w:rPr>
          <w:rFonts w:eastAsiaTheme="majorEastAsia" w:cstheme="majorBidi"/>
          <w:b/>
          <w:bCs/>
          <w:color w:val="31849B" w:themeColor="accent5" w:themeShade="BF"/>
          <w:sz w:val="24"/>
        </w:rPr>
      </w:pPr>
      <w:r>
        <w:rPr>
          <w:rFonts w:eastAsiaTheme="majorEastAsia" w:cstheme="majorBidi"/>
          <w:b/>
          <w:bCs/>
          <w:color w:val="31849B" w:themeColor="accent5" w:themeShade="BF"/>
          <w:sz w:val="24"/>
        </w:rPr>
        <w:t>Pravidla</w:t>
      </w:r>
      <w:del w:id="420" w:author="287286" w:date="2013-10-30T09:10:00Z">
        <w:r w:rsidR="00D5307F">
          <w:rPr>
            <w:rFonts w:eastAsiaTheme="majorEastAsia" w:cstheme="majorBidi"/>
            <w:b/>
            <w:bCs/>
            <w:color w:val="31849B" w:themeColor="accent5" w:themeShade="BF"/>
            <w:sz w:val="24"/>
          </w:rPr>
          <w:delText xml:space="preserve"> pro záložní spojení</w:delText>
        </w:r>
      </w:del>
    </w:p>
    <w:p w14:paraId="654601EB" w14:textId="6240D6EA" w:rsidR="00EA1B38" w:rsidRPr="00B83BF1" w:rsidRDefault="00EA1B38" w:rsidP="00EA1B38">
      <w:pPr>
        <w:pStyle w:val="odstavec"/>
        <w:numPr>
          <w:ilvl w:val="0"/>
          <w:numId w:val="32"/>
        </w:numPr>
      </w:pPr>
      <w:r w:rsidRPr="00B83BF1">
        <w:t xml:space="preserve">Každé operační středisko </w:t>
      </w:r>
      <w:del w:id="421" w:author="287286" w:date="2013-10-30T09:10:00Z">
        <w:r w:rsidR="00D5307F">
          <w:delText>má</w:delText>
        </w:r>
      </w:del>
      <w:ins w:id="422" w:author="287286" w:date="2013-10-30T09:10:00Z">
        <w:r w:rsidRPr="00B83BF1">
          <w:t xml:space="preserve">NIS IZS </w:t>
        </w:r>
        <w:r>
          <w:t>by mělo mít dle doporučení Dodavatele</w:t>
        </w:r>
      </w:ins>
      <w:r w:rsidRPr="00B83BF1">
        <w:t xml:space="preserve"> záložní spojení na DC NIS přes CMS2.</w:t>
      </w:r>
    </w:p>
    <w:p w14:paraId="49C4922D" w14:textId="77777777" w:rsidR="00EA1B38" w:rsidRDefault="00EA1B38" w:rsidP="00EA1B38">
      <w:pPr>
        <w:pStyle w:val="odstavec"/>
        <w:numPr>
          <w:ilvl w:val="0"/>
          <w:numId w:val="32"/>
        </w:numPr>
      </w:pPr>
      <w:r>
        <w:t>Operační střediska jednotlivých složek IZS v případě výpadku spojení přes ITS na DC NIS přecházejí na vzájemnou komunikaci v rámci kraje přes IPL v KDC. Žádné záložní spojení z operačních středisek nebude aktivováno.</w:t>
      </w:r>
    </w:p>
    <w:p w14:paraId="1528A137" w14:textId="77777777" w:rsidR="00EA1B38" w:rsidRDefault="00EA1B38" w:rsidP="00EA1B38">
      <w:pPr>
        <w:pStyle w:val="odstavec"/>
        <w:numPr>
          <w:ilvl w:val="0"/>
          <w:numId w:val="32"/>
        </w:numPr>
      </w:pPr>
      <w:r>
        <w:t>Operační střediska se přepínají na záložní připojení k </w:t>
      </w:r>
      <w:proofErr w:type="gramStart"/>
      <w:r>
        <w:t>DC</w:t>
      </w:r>
      <w:proofErr w:type="gramEnd"/>
      <w:r>
        <w:t xml:space="preserve"> NIS v případě výpadku spojení přes ITS na DC NIS i na KDC NIS.</w:t>
      </w:r>
    </w:p>
    <w:p w14:paraId="52BD7ECA" w14:textId="77777777" w:rsidR="00EA1B38" w:rsidRDefault="00EA1B38" w:rsidP="00EA1B38">
      <w:pPr>
        <w:pStyle w:val="odstavec"/>
        <w:numPr>
          <w:ilvl w:val="0"/>
          <w:numId w:val="32"/>
        </w:numPr>
      </w:pPr>
      <w:r>
        <w:t>Každé DC NIS má záložní připojení do CMS2.</w:t>
      </w:r>
    </w:p>
    <w:p w14:paraId="4AB5F3FB" w14:textId="77777777" w:rsidR="00EA1B38" w:rsidRDefault="00EA1B38" w:rsidP="00EA1B38">
      <w:pPr>
        <w:pStyle w:val="odstavec"/>
        <w:numPr>
          <w:ilvl w:val="0"/>
          <w:numId w:val="32"/>
        </w:numPr>
      </w:pPr>
      <w:r>
        <w:t xml:space="preserve">DC NIS se přepíná na záložní připojení v případě výpadku svého připojení k ITS. </w:t>
      </w:r>
    </w:p>
    <w:p w14:paraId="415DD3E7" w14:textId="77777777" w:rsidR="00EA1B38" w:rsidRDefault="00EA1B38" w:rsidP="00EA1B38">
      <w:pPr>
        <w:pStyle w:val="odstavec"/>
        <w:numPr>
          <w:ilvl w:val="0"/>
          <w:numId w:val="32"/>
        </w:numPr>
      </w:pPr>
      <w:r>
        <w:t>Dokud funguje připojení aspoň jednoho DC NIS k ITS, komunikují všechna operační střediska s těmi DC NIS, kterým připojení k ITS funguje.</w:t>
      </w:r>
    </w:p>
    <w:p w14:paraId="47971817" w14:textId="77777777" w:rsidR="00EA1B38" w:rsidRDefault="00EA1B38" w:rsidP="00EA1B38">
      <w:pPr>
        <w:pStyle w:val="odstavec"/>
        <w:numPr>
          <w:ilvl w:val="0"/>
          <w:numId w:val="32"/>
        </w:numPr>
      </w:pPr>
      <w:r>
        <w:t>KDC NIS žádná záložní připojení nemají.</w:t>
      </w:r>
    </w:p>
    <w:p w14:paraId="0A83F5A9" w14:textId="6C81B1D6" w:rsidR="00EA1B38" w:rsidRPr="00B83BF1" w:rsidRDefault="00EA1B38" w:rsidP="00EA1B38">
      <w:pPr>
        <w:pStyle w:val="odstavec"/>
        <w:numPr>
          <w:ilvl w:val="0"/>
          <w:numId w:val="32"/>
        </w:numPr>
      </w:pPr>
      <w:r w:rsidRPr="00B83BF1">
        <w:t>Komunikace na záložních připojeních musí být</w:t>
      </w:r>
      <w:r>
        <w:t xml:space="preserve"> </w:t>
      </w:r>
      <w:del w:id="423" w:author="287286" w:date="2013-10-30T09:10:00Z">
        <w:r w:rsidR="00D5307F">
          <w:delText>šifrována.</w:delText>
        </w:r>
      </w:del>
      <w:ins w:id="424" w:author="287286" w:date="2013-10-30T09:10:00Z">
        <w:r>
          <w:t>chráněna proti neautorizovanému odposlechnutí a monitorování</w:t>
        </w:r>
        <w:r w:rsidRPr="00B83BF1">
          <w:t xml:space="preserve"> </w:t>
        </w:r>
        <w:r>
          <w:t xml:space="preserve">(např. prostřednictvím VPN, HW/SW </w:t>
        </w:r>
        <w:proofErr w:type="spellStart"/>
        <w:r>
          <w:t>šifrátory</w:t>
        </w:r>
        <w:proofErr w:type="spellEnd"/>
        <w:r>
          <w:t xml:space="preserve"> apod.)</w:t>
        </w:r>
        <w:r w:rsidRPr="00B83BF1">
          <w:t>.</w:t>
        </w:r>
      </w:ins>
      <w:r w:rsidRPr="00B83BF1">
        <w:t xml:space="preserve"> Zařízení pro připojení k CMS2 přes KIVS musí být pro tento účel vybavena.</w:t>
      </w:r>
    </w:p>
    <w:p w14:paraId="03741CEE" w14:textId="77777777" w:rsidR="00EA1B38" w:rsidRPr="00E7401D" w:rsidRDefault="00EA1B38" w:rsidP="00EA1B38">
      <w:pPr>
        <w:pStyle w:val="Nadpis2"/>
        <w:keepLines w:val="0"/>
        <w:ind w:left="850"/>
      </w:pPr>
      <w:bookmarkStart w:id="425" w:name="_Toc370882144"/>
      <w:bookmarkStart w:id="426" w:name="_Toc370077534"/>
      <w:r>
        <w:t>Připojení do Internetu</w:t>
      </w:r>
      <w:bookmarkEnd w:id="425"/>
      <w:bookmarkEnd w:id="426"/>
    </w:p>
    <w:p w14:paraId="18868359" w14:textId="406B3783" w:rsidR="00EA1B38" w:rsidRDefault="00EA1B38" w:rsidP="00EA1B38">
      <w:pPr>
        <w:pStyle w:val="odstavec"/>
        <w:keepNext/>
        <w:ind w:left="850"/>
      </w:pPr>
      <w:r>
        <w:t xml:space="preserve">Operační střediska </w:t>
      </w:r>
      <w:ins w:id="427" w:author="287286" w:date="2013-10-30T09:10:00Z">
        <w:r w:rsidR="004F38D4">
          <w:t>IZS</w:t>
        </w:r>
        <w:bookmarkStart w:id="428" w:name="_GoBack"/>
        <w:bookmarkEnd w:id="428"/>
        <w:r>
          <w:t xml:space="preserve"> </w:t>
        </w:r>
      </w:ins>
      <w:r>
        <w:t xml:space="preserve">mohou mít přístup do Internetu. </w:t>
      </w:r>
      <w:r>
        <w:rPr>
          <w:b/>
        </w:rPr>
        <w:t>Zřízení</w:t>
      </w:r>
      <w:r w:rsidRPr="001D5036">
        <w:rPr>
          <w:b/>
        </w:rPr>
        <w:t xml:space="preserve"> přístupu do Internetu není součástí projektu NIS IZS</w:t>
      </w:r>
      <w:r>
        <w:t xml:space="preserve">. Doporučeným způsobem pro přístup do Internetu (a </w:t>
      </w:r>
      <w:proofErr w:type="spellStart"/>
      <w:r>
        <w:t>sTESTA</w:t>
      </w:r>
      <w:proofErr w:type="spellEnd"/>
      <w:r>
        <w:t xml:space="preserve">) je využít služeb CMS2. Jednotlivé složky IZS mohou každá za sebe požádat provozovatele CMS2 o zřízení přístupu do Internetu, případně do </w:t>
      </w:r>
      <w:proofErr w:type="spellStart"/>
      <w:r>
        <w:t>sTESTA</w:t>
      </w:r>
      <w:proofErr w:type="spellEnd"/>
      <w:r>
        <w:t xml:space="preserve">. Půjde o </w:t>
      </w:r>
      <w:r>
        <w:lastRenderedPageBreak/>
        <w:t>žádost na zřízení standardních služeb CMS2. Zejména o službu „Bezpečné připojení do Internetu“. Tato služba bude nabízet zabezpečené připojení do Internetu.</w:t>
      </w:r>
    </w:p>
    <w:p w14:paraId="7B69993D" w14:textId="77777777" w:rsidR="00EA1B38" w:rsidRDefault="00EA1B38" w:rsidP="00EA1B38">
      <w:pPr>
        <w:pStyle w:val="odstavec"/>
        <w:keepNext/>
        <w:ind w:left="850"/>
      </w:pPr>
      <w:r>
        <w:t>Poskytovatelem připojení bude provozovatel ITS v roli nekomerčního poskytovatele připojení k CMS2. Jednotlivé složky IZS použijí pro přístup do Internetu jim přidělené datové VPN NIS (technicky jde o VPN sítě ITS), tedy např. HZS použije VPN „</w:t>
      </w:r>
      <w:proofErr w:type="spellStart"/>
      <w:r>
        <w:t>HZS_data</w:t>
      </w:r>
      <w:proofErr w:type="spellEnd"/>
      <w:r>
        <w:t>“. KDC a DC použijí sběrnou VPN „</w:t>
      </w:r>
      <w:proofErr w:type="spellStart"/>
      <w:r>
        <w:t>NSPTV_data</w:t>
      </w:r>
      <w:proofErr w:type="spellEnd"/>
      <w:r>
        <w:t>“.</w:t>
      </w:r>
    </w:p>
    <w:p w14:paraId="1D28A3EF" w14:textId="77777777" w:rsidR="00EA1B38" w:rsidRDefault="00EA1B38" w:rsidP="00EA1B38">
      <w:pPr>
        <w:pStyle w:val="odstavec"/>
        <w:keepNext/>
        <w:ind w:left="850"/>
      </w:pPr>
      <w:r>
        <w:t xml:space="preserve">Na následujícím obrázku je schematicky znázorněno připojení HZS, PČR, ZZS, KDC NIS a DC NIS do Internetu a </w:t>
      </w:r>
      <w:proofErr w:type="spellStart"/>
      <w:r>
        <w:t>sTESTA</w:t>
      </w:r>
      <w:proofErr w:type="spellEnd"/>
      <w:r>
        <w:t xml:space="preserve"> přes CMS2. Orientace šipek udává směr navazování spojení, tj. od komponent NIS směrem do Internetu, respektive </w:t>
      </w:r>
      <w:proofErr w:type="spellStart"/>
      <w:r>
        <w:t>sTESTA</w:t>
      </w:r>
      <w:proofErr w:type="spellEnd"/>
      <w:r>
        <w:t>.</w:t>
      </w:r>
    </w:p>
    <w:p w14:paraId="3B25DB85" w14:textId="77777777" w:rsidR="00EA1B38" w:rsidRDefault="00EA1B38" w:rsidP="00EA1B38">
      <w:pPr>
        <w:pStyle w:val="odstavec"/>
      </w:pPr>
      <w:r>
        <w:t xml:space="preserve">  </w:t>
      </w:r>
      <w:r>
        <w:rPr>
          <w:noProof/>
          <w:lang w:eastAsia="cs-CZ"/>
        </w:rPr>
        <w:drawing>
          <wp:inline distT="0" distB="0" distL="0" distR="0" wp14:anchorId="77048A1B" wp14:editId="04332865">
            <wp:extent cx="4991100" cy="3762375"/>
            <wp:effectExtent l="1905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635309" w14:textId="77777777" w:rsidR="00EA1B38" w:rsidRDefault="00EA1B38" w:rsidP="00EA1B38">
      <w:pPr>
        <w:rPr>
          <w:rFonts w:eastAsiaTheme="majorEastAsia" w:cstheme="majorBidi"/>
          <w:b/>
          <w:bCs/>
          <w:color w:val="4F81BD" w:themeColor="accent1"/>
          <w:sz w:val="32"/>
          <w:szCs w:val="26"/>
        </w:rPr>
      </w:pPr>
      <w:r>
        <w:br w:type="page"/>
      </w:r>
    </w:p>
    <w:p w14:paraId="1B755252" w14:textId="77777777" w:rsidR="00EA1B38" w:rsidRDefault="00EA1B38" w:rsidP="00EA1B38">
      <w:pPr>
        <w:pStyle w:val="Nadpis2"/>
        <w:ind w:left="850"/>
      </w:pPr>
      <w:bookmarkStart w:id="429" w:name="_Toc370882145"/>
      <w:bookmarkStart w:id="430" w:name="_Toc370077535"/>
      <w:r>
        <w:lastRenderedPageBreak/>
        <w:t>Řízení privilegovaného přístupu k systému</w:t>
      </w:r>
      <w:bookmarkEnd w:id="429"/>
      <w:bookmarkEnd w:id="430"/>
    </w:p>
    <w:p w14:paraId="7EE3C34A" w14:textId="77777777" w:rsidR="00EA1B38" w:rsidRDefault="00EA1B38" w:rsidP="00EA1B38">
      <w:pPr>
        <w:pStyle w:val="odstavec"/>
      </w:pPr>
      <w:r>
        <w:t>Přístup administrátorů a správců systému NIS IZS bude řízen. Budou vytvořeny postupy pro získání, využívání a odebrání privilegovaného přístupu k systému. Budou naplněny minimálně následující bezpečnostní požadavky:</w:t>
      </w:r>
    </w:p>
    <w:p w14:paraId="02C7F43C" w14:textId="77777777" w:rsidR="00EA1B38" w:rsidRDefault="00EA1B38" w:rsidP="00EA1B38">
      <w:pPr>
        <w:pStyle w:val="odstavec"/>
        <w:numPr>
          <w:ilvl w:val="0"/>
          <w:numId w:val="35"/>
        </w:numPr>
      </w:pPr>
      <w:r>
        <w:t>Privilegovaný přístup k NIS ISZ budou mít jen odpovědní administrátoři.</w:t>
      </w:r>
    </w:p>
    <w:p w14:paraId="4BF14922" w14:textId="77777777" w:rsidR="00EA1B38" w:rsidRDefault="00EA1B38" w:rsidP="00EA1B38">
      <w:pPr>
        <w:pStyle w:val="odstavec"/>
        <w:numPr>
          <w:ilvl w:val="0"/>
          <w:numId w:val="35"/>
        </w:numPr>
      </w:pPr>
      <w:r>
        <w:t xml:space="preserve">Pravomoci jednotlivých administrátorů budou odděleny podle </w:t>
      </w:r>
      <w:proofErr w:type="spellStart"/>
      <w:r>
        <w:t>SoD</w:t>
      </w:r>
      <w:proofErr w:type="spellEnd"/>
      <w:r>
        <w:t xml:space="preserve"> (</w:t>
      </w:r>
      <w:proofErr w:type="spellStart"/>
      <w:r>
        <w:t>Segregation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Duties</w:t>
      </w:r>
      <w:proofErr w:type="spellEnd"/>
      <w:r>
        <w:t>, oddělení odpovědností).</w:t>
      </w:r>
    </w:p>
    <w:p w14:paraId="028F850F" w14:textId="77777777" w:rsidR="00EA1B38" w:rsidRDefault="00EA1B38" w:rsidP="00EA1B38">
      <w:pPr>
        <w:pStyle w:val="odstavec"/>
        <w:numPr>
          <w:ilvl w:val="0"/>
          <w:numId w:val="35"/>
        </w:numPr>
      </w:pPr>
      <w:r>
        <w:t>Budou prováděny kontroly, že práva přidělená pracovníků nejsou v rozporu s bezpečnostní politikou a odpovídají jejich pracovní náplni.</w:t>
      </w:r>
    </w:p>
    <w:p w14:paraId="56F0438D" w14:textId="77777777" w:rsidR="00EA1B38" w:rsidRDefault="00EA1B38" w:rsidP="00EA1B38">
      <w:pPr>
        <w:pStyle w:val="odstavec"/>
        <w:numPr>
          <w:ilvl w:val="0"/>
          <w:numId w:val="35"/>
        </w:numPr>
      </w:pPr>
      <w:r>
        <w:t>Budou rušena přístupová práva pracovníkům měnícím pozici nebo opouštějícím organizaci.</w:t>
      </w:r>
    </w:p>
    <w:p w14:paraId="5A5C4D6B" w14:textId="77777777" w:rsidR="00EA1B38" w:rsidRDefault="00EA1B38" w:rsidP="00EA1B38">
      <w:pPr>
        <w:pStyle w:val="odstavec"/>
        <w:numPr>
          <w:ilvl w:val="0"/>
          <w:numId w:val="35"/>
        </w:numPr>
      </w:pPr>
      <w:r>
        <w:t>Je vedena kompletní evidence administrátorů a přidělených privilegií.</w:t>
      </w:r>
    </w:p>
    <w:p w14:paraId="2212E082" w14:textId="77777777" w:rsidR="00EA1B38" w:rsidRDefault="00EA1B38" w:rsidP="00EA1B38">
      <w:pPr>
        <w:pStyle w:val="odstavec"/>
        <w:numPr>
          <w:ilvl w:val="0"/>
          <w:numId w:val="35"/>
        </w:numPr>
      </w:pPr>
      <w:r>
        <w:t>Kopie hesel účtů systémových správců budou bezpečně uloženy.</w:t>
      </w:r>
    </w:p>
    <w:p w14:paraId="493B9E83" w14:textId="77777777" w:rsidR="00EA1B38" w:rsidRDefault="00EA1B38" w:rsidP="00EA1B38">
      <w:pPr>
        <w:pStyle w:val="odstavec"/>
        <w:numPr>
          <w:ilvl w:val="0"/>
          <w:numId w:val="35"/>
        </w:numPr>
      </w:pPr>
      <w:r>
        <w:t>Použití privilegovaných účtů administrátorů bude minimální a účty nebudou používány k běžné práci v systému.</w:t>
      </w:r>
    </w:p>
    <w:p w14:paraId="0F3CE5C7" w14:textId="77777777" w:rsidR="00EA1B38" w:rsidRDefault="00EA1B38" w:rsidP="00EA1B38">
      <w:pPr>
        <w:pStyle w:val="Nadpis2"/>
      </w:pPr>
      <w:bookmarkStart w:id="431" w:name="_Toc370882146"/>
      <w:bookmarkStart w:id="432" w:name="_Toc370077536"/>
      <w:r>
        <w:t>Řízení změn v systému</w:t>
      </w:r>
      <w:bookmarkEnd w:id="431"/>
      <w:bookmarkEnd w:id="432"/>
    </w:p>
    <w:p w14:paraId="2E47C322" w14:textId="77777777" w:rsidR="00EA1B38" w:rsidRDefault="00EA1B38" w:rsidP="00EA1B38">
      <w:pPr>
        <w:pStyle w:val="odstavec"/>
      </w:pPr>
      <w:r>
        <w:t>Pro bezpečné řízení změn budou aplikována následující opatření:</w:t>
      </w:r>
    </w:p>
    <w:p w14:paraId="1215BFE7" w14:textId="77777777" w:rsidR="00EA1B38" w:rsidRDefault="00EA1B38" w:rsidP="00EA1B38">
      <w:pPr>
        <w:pStyle w:val="odstavec"/>
        <w:numPr>
          <w:ilvl w:val="0"/>
          <w:numId w:val="33"/>
        </w:numPr>
      </w:pPr>
      <w:r>
        <w:t>Všechny změny v systému budou řízeny předem připraveným procesem.</w:t>
      </w:r>
    </w:p>
    <w:p w14:paraId="676FBE82" w14:textId="77777777" w:rsidR="00EA1B38" w:rsidRDefault="00EA1B38" w:rsidP="00EA1B38">
      <w:pPr>
        <w:pStyle w:val="odstavec"/>
        <w:numPr>
          <w:ilvl w:val="0"/>
          <w:numId w:val="33"/>
        </w:numPr>
      </w:pPr>
      <w:r>
        <w:t>Všechny změny budou před realizací schváleny oprávněným pracovníkem, dokumentovány a předem otestovány v testovacím prostředí, že změny nemají vliv na bezpečnost.</w:t>
      </w:r>
    </w:p>
    <w:p w14:paraId="44EC66E7" w14:textId="77777777" w:rsidR="00EA1B38" w:rsidRDefault="00EA1B38" w:rsidP="00EA1B38">
      <w:pPr>
        <w:pStyle w:val="odstavec"/>
        <w:numPr>
          <w:ilvl w:val="0"/>
          <w:numId w:val="33"/>
        </w:numPr>
      </w:pPr>
      <w:r>
        <w:t>Jsou identifikovány všechny komponenty a oblasti, které změna ovlivní.</w:t>
      </w:r>
    </w:p>
    <w:p w14:paraId="3C34986A" w14:textId="77777777" w:rsidR="00EA1B38" w:rsidRDefault="00EA1B38" w:rsidP="00EA1B38">
      <w:pPr>
        <w:pStyle w:val="odstavec"/>
        <w:numPr>
          <w:ilvl w:val="0"/>
          <w:numId w:val="33"/>
        </w:numPr>
      </w:pPr>
      <w:r>
        <w:t>Jsou předem určeny osoby/role, které jsou odpovědné za změny.</w:t>
      </w:r>
    </w:p>
    <w:p w14:paraId="48C7F4F2" w14:textId="77777777" w:rsidR="00EA1B38" w:rsidRDefault="00EA1B38" w:rsidP="00EA1B38">
      <w:pPr>
        <w:pStyle w:val="odstavec"/>
        <w:numPr>
          <w:ilvl w:val="0"/>
          <w:numId w:val="33"/>
        </w:numPr>
      </w:pPr>
      <w:r>
        <w:t>Změny s vlivem na bezpečnostní požadavky jsou schvalovány vlastníkem aktiva systému, kterého se změna dotkne.</w:t>
      </w:r>
    </w:p>
    <w:p w14:paraId="3A0CCAF8" w14:textId="77777777" w:rsidR="00EA1B38" w:rsidRDefault="00EA1B38" w:rsidP="00EA1B38">
      <w:pPr>
        <w:pStyle w:val="odstavec"/>
        <w:numPr>
          <w:ilvl w:val="0"/>
          <w:numId w:val="33"/>
        </w:numPr>
      </w:pPr>
      <w:r>
        <w:t xml:space="preserve">Změny budou v rámci možností realizovány </w:t>
      </w:r>
      <w:r w:rsidRPr="00E7401D">
        <w:t>v časech s nejnižší úrovní provozu.</w:t>
      </w:r>
    </w:p>
    <w:p w14:paraId="17D36AE1" w14:textId="77777777" w:rsidR="00EA1B38" w:rsidRDefault="00EA1B38" w:rsidP="00EA1B38">
      <w:pPr>
        <w:pStyle w:val="odstavec"/>
        <w:numPr>
          <w:ilvl w:val="0"/>
          <w:numId w:val="33"/>
        </w:numPr>
      </w:pPr>
      <w:r w:rsidRPr="00E7401D">
        <w:t>Dodavatel nebude žádné aktualizace standardního software aplikovat na serverech a</w:t>
      </w:r>
      <w:r>
        <w:t> </w:t>
      </w:r>
      <w:r w:rsidRPr="00E7401D">
        <w:t>zařízeních automaticky, ale půjde vždy o manuální a kontrolovaný zásah</w:t>
      </w:r>
      <w:r>
        <w:t>.</w:t>
      </w:r>
    </w:p>
    <w:p w14:paraId="24B80AF6" w14:textId="77777777" w:rsidR="00EA1B38" w:rsidRPr="00503991" w:rsidRDefault="00EA1B38" w:rsidP="00EA1B38">
      <w:pPr>
        <w:pStyle w:val="odstavec"/>
        <w:numPr>
          <w:ilvl w:val="0"/>
          <w:numId w:val="33"/>
        </w:numPr>
      </w:pPr>
      <w:r w:rsidRPr="00503991">
        <w:t xml:space="preserve">Při aplikaci opravných </w:t>
      </w:r>
      <w:r w:rsidRPr="00E7401D">
        <w:t>balíčků</w:t>
      </w:r>
      <w:r w:rsidRPr="00503991">
        <w:t xml:space="preserve"> bude Dodavatel dodržovat zásad</w:t>
      </w:r>
      <w:r>
        <w:t>y</w:t>
      </w:r>
      <w:r w:rsidRPr="00503991">
        <w:t xml:space="preserve"> (s výjimkou situací, kdy nutnost aplikace balíčků bude kritická, např. kvůli vysokému ohrožení NIS IZS existující zranitelností)</w:t>
      </w:r>
      <w:r>
        <w:t>:</w:t>
      </w:r>
    </w:p>
    <w:p w14:paraId="4389554F" w14:textId="77777777" w:rsidR="00EA1B38" w:rsidRPr="00503991" w:rsidRDefault="00EA1B38" w:rsidP="00EA1B38">
      <w:pPr>
        <w:pStyle w:val="odstavec"/>
        <w:numPr>
          <w:ilvl w:val="1"/>
          <w:numId w:val="33"/>
        </w:numPr>
      </w:pPr>
      <w:r w:rsidRPr="00503991">
        <w:t xml:space="preserve">Centrální systémy NIS IZS budou umístěny ve třech různých DC. </w:t>
      </w:r>
      <w:r>
        <w:t>Dodavatel aplikuje b</w:t>
      </w:r>
      <w:r w:rsidRPr="00503991">
        <w:t>alíčky nejprve v DC3 a teprve po vyzkoušení v DC3 postupně s časovým odstupem na stejná zařízení v DC1 a DC2. Odstup bude zvolen podle typu zařízení, typu opravy a míře ohrožení existující zranitelnosti.</w:t>
      </w:r>
    </w:p>
    <w:p w14:paraId="069A9EA8" w14:textId="77777777" w:rsidR="00EA1B38" w:rsidRPr="00503991" w:rsidRDefault="00EA1B38" w:rsidP="00EA1B38">
      <w:pPr>
        <w:pStyle w:val="odstavec"/>
        <w:numPr>
          <w:ilvl w:val="1"/>
          <w:numId w:val="33"/>
        </w:numPr>
      </w:pPr>
      <w:r>
        <w:lastRenderedPageBreak/>
        <w:t>Pro zařízení, která jsou v jedné lokalitě zdvojena, Dodavatel aplikuje balíčky</w:t>
      </w:r>
      <w:r w:rsidRPr="00503991">
        <w:t xml:space="preserve"> postupně vždy nejprve na jedno a potom na druhé zařízení, pokud bude tento postup technicky možný. Odstup bude zvolen podle typu zařízení, typu opravy a míře ohrožení existující zranitelnosti.</w:t>
      </w:r>
    </w:p>
    <w:p w14:paraId="74C5362B" w14:textId="77777777" w:rsidR="00EA1B38" w:rsidRPr="00503991" w:rsidRDefault="00EA1B38" w:rsidP="00EA1B38">
      <w:pPr>
        <w:pStyle w:val="odstavec"/>
        <w:numPr>
          <w:ilvl w:val="1"/>
          <w:numId w:val="33"/>
        </w:numPr>
      </w:pPr>
      <w:r>
        <w:t xml:space="preserve">Dodavatel aplikuje najednou </w:t>
      </w:r>
      <w:r w:rsidRPr="00503991">
        <w:t>omezen</w:t>
      </w:r>
      <w:r>
        <w:t>ou</w:t>
      </w:r>
      <w:r w:rsidRPr="00503991">
        <w:t xml:space="preserve"> množin</w:t>
      </w:r>
      <w:r>
        <w:t>u</w:t>
      </w:r>
      <w:r w:rsidRPr="00503991">
        <w:t xml:space="preserve"> oprav, aby byla usnadněna analýza případných problémů.</w:t>
      </w:r>
    </w:p>
    <w:p w14:paraId="4CBC1717" w14:textId="77777777" w:rsidR="00EA1B38" w:rsidRPr="00E7401D" w:rsidRDefault="00EA1B38" w:rsidP="00EA1B38">
      <w:pPr>
        <w:pStyle w:val="odstavec"/>
        <w:numPr>
          <w:ilvl w:val="0"/>
          <w:numId w:val="33"/>
        </w:numPr>
      </w:pPr>
      <w:r w:rsidRPr="00E7401D">
        <w:t>Pro řešení problémových stavů bude Dodavatel používat některý z následujících postupů, nebo jejich kombinace</w:t>
      </w:r>
      <w:r>
        <w:t>.</w:t>
      </w:r>
    </w:p>
    <w:p w14:paraId="66CEB6C7" w14:textId="77777777" w:rsidR="00EA1B38" w:rsidRPr="00503991" w:rsidRDefault="00EA1B38" w:rsidP="00EA1B38">
      <w:pPr>
        <w:pStyle w:val="odstavec"/>
        <w:numPr>
          <w:ilvl w:val="1"/>
          <w:numId w:val="33"/>
        </w:numPr>
      </w:pPr>
      <w:r w:rsidRPr="00503991">
        <w:t>Návrat k předcházející verzi software (tj. odstranění balíčku).</w:t>
      </w:r>
    </w:p>
    <w:p w14:paraId="2346DFF0" w14:textId="77777777" w:rsidR="00EA1B38" w:rsidRPr="00503991" w:rsidRDefault="00EA1B38" w:rsidP="00EA1B38">
      <w:pPr>
        <w:pStyle w:val="odstavec"/>
        <w:numPr>
          <w:ilvl w:val="1"/>
          <w:numId w:val="33"/>
        </w:numPr>
      </w:pPr>
      <w:r w:rsidRPr="00503991">
        <w:t>Aktivace jiného zařízení jako náhrady.</w:t>
      </w:r>
    </w:p>
    <w:p w14:paraId="7109C663" w14:textId="77777777" w:rsidR="00EA1B38" w:rsidRPr="00503991" w:rsidRDefault="00EA1B38" w:rsidP="00EA1B38">
      <w:pPr>
        <w:pStyle w:val="odstavec"/>
        <w:numPr>
          <w:ilvl w:val="1"/>
          <w:numId w:val="33"/>
        </w:numPr>
      </w:pPr>
      <w:r w:rsidRPr="00503991">
        <w:t>Omezení funkcionality zařízení, pokud se omezení nevztahuje na kritické funkce zařízení.</w:t>
      </w:r>
    </w:p>
    <w:p w14:paraId="1F0CB9C1" w14:textId="77777777" w:rsidR="00EA1B38" w:rsidRDefault="00EA1B38" w:rsidP="00EA1B38">
      <w:pPr>
        <w:pStyle w:val="odstavec"/>
        <w:numPr>
          <w:ilvl w:val="0"/>
          <w:numId w:val="33"/>
        </w:numPr>
      </w:pPr>
      <w:r>
        <w:t>Všechny nouzové změny budou zaznamenány v registru změn a budou následně detailně zdůvodněny.</w:t>
      </w:r>
    </w:p>
    <w:p w14:paraId="463EE945" w14:textId="77777777" w:rsidR="00EA1B38" w:rsidRDefault="00EA1B38" w:rsidP="00EA1B38">
      <w:pPr>
        <w:pStyle w:val="odstavec"/>
        <w:numPr>
          <w:ilvl w:val="0"/>
          <w:numId w:val="33"/>
        </w:numPr>
      </w:pPr>
      <w:r>
        <w:t>V pravidelných intervalech je prováděna kontrola registru změn pro zajištění, aby všechny žádosti o změnu byly řádně dokumentovány.</w:t>
      </w:r>
    </w:p>
    <w:p w14:paraId="7687D2D5" w14:textId="77777777" w:rsidR="00EA1B38" w:rsidRDefault="00EA1B38" w:rsidP="00EA1B38">
      <w:pPr>
        <w:pStyle w:val="Nadpis2"/>
        <w:ind w:left="850"/>
      </w:pPr>
      <w:bookmarkStart w:id="433" w:name="_Toc370882147"/>
      <w:bookmarkStart w:id="434" w:name="_Toc370077537"/>
      <w:r>
        <w:t>Správa systému</w:t>
      </w:r>
      <w:bookmarkEnd w:id="433"/>
      <w:bookmarkEnd w:id="434"/>
    </w:p>
    <w:p w14:paraId="53B01C41" w14:textId="77777777" w:rsidR="00EA1B38" w:rsidRDefault="00EA1B38" w:rsidP="00EA1B38">
      <w:pPr>
        <w:pStyle w:val="odstavec"/>
        <w:keepNext/>
        <w:ind w:left="850"/>
      </w:pPr>
      <w:r>
        <w:t>Pro bezpečnou správu systému (HW i SW) budou aplikována následující opatření:</w:t>
      </w:r>
    </w:p>
    <w:p w14:paraId="2638D297" w14:textId="77777777" w:rsidR="00EA1B38" w:rsidRDefault="00EA1B38" w:rsidP="00EA1B38">
      <w:pPr>
        <w:pStyle w:val="odstavec"/>
        <w:numPr>
          <w:ilvl w:val="0"/>
          <w:numId w:val="34"/>
        </w:numPr>
      </w:pPr>
      <w:r>
        <w:t>Správu NIS IZS bude provádět pouze autorizovaný personál Dodavatele.</w:t>
      </w:r>
    </w:p>
    <w:p w14:paraId="6CF3B0B0" w14:textId="77777777" w:rsidR="00EA1B38" w:rsidRDefault="00EA1B38" w:rsidP="00EA1B38">
      <w:pPr>
        <w:pStyle w:val="odstavec"/>
        <w:numPr>
          <w:ilvl w:val="0"/>
          <w:numId w:val="34"/>
        </w:numPr>
      </w:pPr>
      <w:r>
        <w:t>Bude vedena evidence všech prací při správě NIS IZS. Všechny práce v rámci správy systému budou zdokumentovány.</w:t>
      </w:r>
    </w:p>
    <w:p w14:paraId="5BCE34DD" w14:textId="77777777" w:rsidR="00EA1B38" w:rsidRDefault="00EA1B38" w:rsidP="00EA1B38">
      <w:pPr>
        <w:pStyle w:val="odstavec"/>
        <w:numPr>
          <w:ilvl w:val="0"/>
          <w:numId w:val="34"/>
        </w:numPr>
      </w:pPr>
      <w:r>
        <w:t>Během provádění správy NIS IZS je uživatelům umožněno používání systému.</w:t>
      </w:r>
    </w:p>
    <w:p w14:paraId="10CEF5E7" w14:textId="77777777" w:rsidR="00EA1B38" w:rsidRDefault="00EA1B38" w:rsidP="00EA1B38">
      <w:pPr>
        <w:pStyle w:val="odstavec"/>
        <w:numPr>
          <w:ilvl w:val="0"/>
          <w:numId w:val="34"/>
        </w:numPr>
      </w:pPr>
      <w:r>
        <w:t>Plánované údržby nebudou zasahovat do ostrého provozu NIS IZS.</w:t>
      </w:r>
    </w:p>
    <w:p w14:paraId="6EBC5CCE" w14:textId="77777777" w:rsidR="00EA1B38" w:rsidRDefault="00EA1B38" w:rsidP="00EA1B38">
      <w:pPr>
        <w:pStyle w:val="odstavec"/>
        <w:numPr>
          <w:ilvl w:val="0"/>
          <w:numId w:val="34"/>
        </w:numPr>
      </w:pPr>
      <w:r>
        <w:t>Fyzický i logický přístup pracovníků provádějících správu NIS IZS bude řízen, dokumentován a kontrolován. Budou vypracovány postupy pro řízení přístupu.</w:t>
      </w:r>
    </w:p>
    <w:p w14:paraId="4B414C63" w14:textId="77777777" w:rsidR="00EA1B38" w:rsidRDefault="00EA1B38" w:rsidP="00EA1B38">
      <w:pPr>
        <w:pStyle w:val="odstavec"/>
        <w:numPr>
          <w:ilvl w:val="0"/>
          <w:numId w:val="34"/>
        </w:numPr>
      </w:pPr>
      <w:r>
        <w:t>Nepoužívané zařízení NIS IZS bude fyzicky chráněno (bezpečně uskladněno).</w:t>
      </w:r>
    </w:p>
    <w:p w14:paraId="231C4E0E" w14:textId="77777777" w:rsidR="00EA1B38" w:rsidRDefault="00EA1B38" w:rsidP="00EA1B38">
      <w:pPr>
        <w:pStyle w:val="Nadpis2"/>
      </w:pPr>
      <w:bookmarkStart w:id="435" w:name="_Toc370882148"/>
      <w:bookmarkStart w:id="436" w:name="_Toc370077538"/>
      <w:r>
        <w:t>Řízení kontinuity a obnova po havárii</w:t>
      </w:r>
      <w:bookmarkEnd w:id="435"/>
      <w:bookmarkEnd w:id="436"/>
    </w:p>
    <w:p w14:paraId="0FEB2BA2" w14:textId="77777777" w:rsidR="00EA1B38" w:rsidRPr="00993DFF" w:rsidRDefault="00EA1B38" w:rsidP="00EA1B38">
      <w:pPr>
        <w:pStyle w:val="odstavec"/>
      </w:pPr>
      <w:r>
        <w:t xml:space="preserve">Detailní požadavky a návrh řešení pro oblast BCM a DRP jsou uvedeny v kapitole </w:t>
      </w:r>
      <w:r w:rsidRPr="007E1004">
        <w:t>G. Výpočet spolehlivosti</w:t>
      </w:r>
      <w:r>
        <w:t xml:space="preserve"> tohoto prováděcího konceptu. Z pohledu bezpečnosti musí být</w:t>
      </w:r>
      <w:ins w:id="437" w:author="287286" w:date="2013-10-30T09:10:00Z">
        <w:r>
          <w:t xml:space="preserve"> Dodavatelem</w:t>
        </w:r>
      </w:ins>
      <w:r>
        <w:t xml:space="preserve"> naplněny minimálně následující požadavky:</w:t>
      </w:r>
    </w:p>
    <w:p w14:paraId="4BF59056" w14:textId="77777777" w:rsidR="00EA1B38" w:rsidRPr="00B83BF1" w:rsidRDefault="00EA1B38" w:rsidP="00EA1B38">
      <w:pPr>
        <w:pStyle w:val="odstavec"/>
        <w:numPr>
          <w:ilvl w:val="0"/>
          <w:numId w:val="37"/>
        </w:numPr>
      </w:pPr>
      <w:r w:rsidRPr="00B83BF1">
        <w:t>Pro NIS IZS budou vytvořeny plány kontinuity systému a postupy obnovení činností. Budou vypracovány plány krizového řízení.</w:t>
      </w:r>
    </w:p>
    <w:p w14:paraId="26AF0CB5" w14:textId="77777777" w:rsidR="00EA1B38" w:rsidRPr="00B83BF1" w:rsidRDefault="00EA1B38" w:rsidP="00EA1B38">
      <w:pPr>
        <w:pStyle w:val="odstavec"/>
        <w:numPr>
          <w:ilvl w:val="0"/>
          <w:numId w:val="37"/>
        </w:numPr>
      </w:pPr>
      <w:r w:rsidRPr="00B83BF1">
        <w:t>Strategie řízení kontinuity činností bude vytvořena na základě analýzy dopadů a hodnocení rizik. Jsou identifikována rizika, která mohou způsobit narušení chodu organizace</w:t>
      </w:r>
    </w:p>
    <w:p w14:paraId="248750F3" w14:textId="77777777" w:rsidR="00EA1B38" w:rsidRPr="00B83BF1" w:rsidRDefault="00EA1B38" w:rsidP="00EA1B38">
      <w:pPr>
        <w:pStyle w:val="odstavec"/>
        <w:numPr>
          <w:ilvl w:val="0"/>
          <w:numId w:val="37"/>
        </w:numPr>
      </w:pPr>
      <w:r w:rsidRPr="00B83BF1">
        <w:lastRenderedPageBreak/>
        <w:t>Plány a postupy budou identifikovat zapojení jednotlivých osob a jejich odpovědností. Budou dokumentovány role a odpovědnosti osob a týmů mající pravomoci během a po incidentu.</w:t>
      </w:r>
    </w:p>
    <w:p w14:paraId="763941E8" w14:textId="77777777" w:rsidR="00EA1B38" w:rsidRPr="00B83BF1" w:rsidRDefault="00EA1B38" w:rsidP="00EA1B38">
      <w:pPr>
        <w:pStyle w:val="odstavec"/>
        <w:numPr>
          <w:ilvl w:val="0"/>
          <w:numId w:val="37"/>
        </w:numPr>
      </w:pPr>
      <w:r w:rsidRPr="00B83BF1">
        <w:t>Postupy a plány budou přezkoumávány a aktualizovány při významných změnách v procesech nebo technologií NIS IZS a vždy, když se odhalí nedostatky.</w:t>
      </w:r>
    </w:p>
    <w:p w14:paraId="0DA25400" w14:textId="77777777" w:rsidR="00EA1B38" w:rsidRPr="00B83BF1" w:rsidRDefault="00EA1B38" w:rsidP="00EA1B38">
      <w:pPr>
        <w:pStyle w:val="odstavec"/>
        <w:numPr>
          <w:ilvl w:val="0"/>
          <w:numId w:val="37"/>
        </w:numPr>
      </w:pPr>
      <w:r w:rsidRPr="00B83BF1">
        <w:t>Všechny nouzové postupy a procesy budou dokumentovány, aby mohly být později vyhodnoceny.</w:t>
      </w:r>
    </w:p>
    <w:p w14:paraId="277D3B13" w14:textId="77777777" w:rsidR="00EA1B38" w:rsidRPr="00B83BF1" w:rsidRDefault="00EA1B38" w:rsidP="00EA1B38">
      <w:pPr>
        <w:pStyle w:val="odstavec"/>
        <w:numPr>
          <w:ilvl w:val="0"/>
          <w:numId w:val="37"/>
        </w:numPr>
      </w:pPr>
      <w:r w:rsidRPr="00B83BF1">
        <w:t>Všichni pracovníci Zadavatele i Dodavatele budou seznámeni s postupy a procesy pro případ stavu nouze a budou pravidelně školeni v oblastech BCM a DRP.</w:t>
      </w:r>
    </w:p>
    <w:p w14:paraId="0A500ECA" w14:textId="77777777" w:rsidR="00EA1B38" w:rsidRPr="00B83BF1" w:rsidRDefault="00EA1B38" w:rsidP="00EA1B38">
      <w:pPr>
        <w:pStyle w:val="odstavec"/>
        <w:numPr>
          <w:ilvl w:val="0"/>
          <w:numId w:val="37"/>
        </w:numPr>
      </w:pPr>
      <w:r w:rsidRPr="00B83BF1">
        <w:t>Opatření BCM a DRP budou přezkoumávána pomocí procesů testování, auditu i sebehodnocení, aby bylo zajištěno, že jsou přiměřená, vhodná a účinná. Nezávislé interní a externí audity BCM a DRP systému NIS IZS jsou prováděny odborně způsobilými osobami.</w:t>
      </w:r>
    </w:p>
    <w:p w14:paraId="3C54086A" w14:textId="77777777" w:rsidR="00EA1B38" w:rsidRPr="00503991" w:rsidRDefault="00EA1B38" w:rsidP="00EA1B38">
      <w:pPr>
        <w:pStyle w:val="Nadpis1"/>
        <w:ind w:left="851" w:hanging="851"/>
        <w:pPrChange w:id="438" w:author="287286" w:date="2013-10-30T09:10:00Z">
          <w:pPr>
            <w:pStyle w:val="Nadpis1"/>
          </w:pPr>
        </w:pPrChange>
      </w:pPr>
      <w:bookmarkStart w:id="439" w:name="_Toc356421256"/>
      <w:bookmarkStart w:id="440" w:name="_Toc358961838"/>
      <w:bookmarkStart w:id="441" w:name="_Toc370882149"/>
      <w:bookmarkStart w:id="442" w:name="_Toc370077539"/>
      <w:r w:rsidRPr="00503991">
        <w:lastRenderedPageBreak/>
        <w:t>Kybernetická bezpečnost NIS IZS</w:t>
      </w:r>
      <w:bookmarkEnd w:id="439"/>
      <w:bookmarkEnd w:id="440"/>
      <w:bookmarkEnd w:id="441"/>
      <w:bookmarkEnd w:id="442"/>
    </w:p>
    <w:p w14:paraId="7ED3AAB6" w14:textId="77777777" w:rsidR="00EA1B38" w:rsidRPr="00503991" w:rsidRDefault="00EA1B38" w:rsidP="00EA1B38">
      <w:pPr>
        <w:pStyle w:val="Nadpis2"/>
      </w:pPr>
      <w:bookmarkStart w:id="443" w:name="_Toc356421259"/>
      <w:bookmarkStart w:id="444" w:name="_Toc358961839"/>
      <w:bookmarkStart w:id="445" w:name="_Toc370882150"/>
      <w:bookmarkStart w:id="446" w:name="_Toc370077540"/>
      <w:r w:rsidRPr="00503991">
        <w:t>Bezpečnostní monitoring NIS IZS</w:t>
      </w:r>
      <w:bookmarkEnd w:id="443"/>
      <w:bookmarkEnd w:id="444"/>
      <w:bookmarkEnd w:id="445"/>
      <w:bookmarkEnd w:id="446"/>
    </w:p>
    <w:p w14:paraId="19491104" w14:textId="77777777" w:rsidR="00EA1B38" w:rsidRDefault="00EA1B38" w:rsidP="00EA1B38">
      <w:pPr>
        <w:pStyle w:val="odstavec"/>
        <w:keepNext/>
      </w:pPr>
      <w:r>
        <w:t>Bezpečnostní monitoring zajistí Dodavatel. Bezpečnostní monitoring splní následující požadavky.</w:t>
      </w:r>
    </w:p>
    <w:p w14:paraId="231E7489" w14:textId="77777777" w:rsidR="00EA1B38" w:rsidRPr="00713446" w:rsidRDefault="00EA1B38" w:rsidP="00EA1B38">
      <w:pPr>
        <w:pStyle w:val="odstavec"/>
        <w:keepNext/>
        <w:numPr>
          <w:ilvl w:val="0"/>
          <w:numId w:val="38"/>
        </w:numPr>
      </w:pPr>
      <w:r w:rsidRPr="00713446">
        <w:t>Hlášení o výskytu bezpečnostních událostí v reálném čase.</w:t>
      </w:r>
    </w:p>
    <w:p w14:paraId="62697A71" w14:textId="77777777" w:rsidR="00EA1B38" w:rsidRPr="00713446" w:rsidRDefault="00EA1B38" w:rsidP="00EA1B38">
      <w:pPr>
        <w:pStyle w:val="odstavec"/>
        <w:numPr>
          <w:ilvl w:val="0"/>
          <w:numId w:val="38"/>
        </w:numPr>
      </w:pPr>
      <w:r w:rsidRPr="00713446">
        <w:t xml:space="preserve">Možnost vyhodnocování údajů o provozu NIS IZS od všech komponent. To znamená, že produkt bude umět přijímat a zpracovávat data v těch formátech, ve kterých je produkují jednotlivé systémy a zařízení NIS IZS. Bude podporovat sběr dat pomocí standardních protokolů, které se pro tento účel používají (zejména </w:t>
      </w:r>
      <w:proofErr w:type="spellStart"/>
      <w:r w:rsidRPr="00713446">
        <w:t>syslog</w:t>
      </w:r>
      <w:proofErr w:type="spellEnd"/>
      <w:r w:rsidRPr="00713446">
        <w:t>, SNMP</w:t>
      </w:r>
      <w:r>
        <w:t xml:space="preserve">, </w:t>
      </w:r>
      <w:proofErr w:type="spellStart"/>
      <w:r>
        <w:t>netflow</w:t>
      </w:r>
      <w:proofErr w:type="spellEnd"/>
      <w:r>
        <w:t>,</w:t>
      </w:r>
      <w:r w:rsidRPr="00713446">
        <w:t xml:space="preserve"> a WMI).</w:t>
      </w:r>
    </w:p>
    <w:p w14:paraId="038B369E" w14:textId="77777777" w:rsidR="00EA1B38" w:rsidRPr="00713446" w:rsidRDefault="00EA1B38" w:rsidP="00EA1B38">
      <w:pPr>
        <w:pStyle w:val="odstavec"/>
        <w:numPr>
          <w:ilvl w:val="0"/>
          <w:numId w:val="38"/>
        </w:numPr>
      </w:pPr>
      <w:r w:rsidRPr="00713446">
        <w:t>Vyhodnocování bezpečnostních událostí za zvolené období.</w:t>
      </w:r>
    </w:p>
    <w:p w14:paraId="0EBAFEA7" w14:textId="77777777" w:rsidR="00EA1B38" w:rsidRPr="00713446" w:rsidRDefault="00EA1B38" w:rsidP="00EA1B38">
      <w:pPr>
        <w:pStyle w:val="odstavec"/>
        <w:numPr>
          <w:ilvl w:val="0"/>
          <w:numId w:val="38"/>
        </w:numPr>
      </w:pPr>
      <w:r w:rsidRPr="00713446">
        <w:t>Vytváření standardních a příležitostných reportů.</w:t>
      </w:r>
    </w:p>
    <w:p w14:paraId="36C80970" w14:textId="77777777" w:rsidR="00EA1B38" w:rsidRPr="00503991" w:rsidRDefault="00EA1B38" w:rsidP="00EA1B38">
      <w:pPr>
        <w:pStyle w:val="odstavec"/>
      </w:pPr>
      <w:r>
        <w:t xml:space="preserve">Bude vytvořen registr bezpečnostních metrik a pravidel, na jehož základě budou vyhodnocovány události a budou nastaveny postupy pro řešení </w:t>
      </w:r>
      <w:proofErr w:type="spellStart"/>
      <w:r>
        <w:t>alertů</w:t>
      </w:r>
      <w:proofErr w:type="spellEnd"/>
      <w:r>
        <w:t xml:space="preserve"> a incidentů. M</w:t>
      </w:r>
      <w:r w:rsidRPr="00503991">
        <w:t xml:space="preserve">nožina událostí, o kterých bude systém informovat pomocí </w:t>
      </w:r>
      <w:proofErr w:type="spellStart"/>
      <w:r w:rsidRPr="00503991">
        <w:t>alertů</w:t>
      </w:r>
      <w:proofErr w:type="spellEnd"/>
      <w:r w:rsidRPr="00503991">
        <w:t xml:space="preserve"> v reálném čase, bude minimálně zahrnovat následující bezpečnostní události:</w:t>
      </w:r>
    </w:p>
    <w:p w14:paraId="331ECD14" w14:textId="77777777" w:rsidR="00EA1B38" w:rsidRPr="00713446" w:rsidRDefault="00EA1B38" w:rsidP="00EA1B38">
      <w:pPr>
        <w:pStyle w:val="odstavec"/>
        <w:numPr>
          <w:ilvl w:val="0"/>
          <w:numId w:val="39"/>
        </w:numPr>
      </w:pPr>
      <w:r w:rsidRPr="00713446">
        <w:t xml:space="preserve">Pokus o útok proti NIS IZS. Jde o události zaznamenané aktivními síťovými prvky, </w:t>
      </w:r>
      <w:r>
        <w:t xml:space="preserve">firewally, </w:t>
      </w:r>
      <w:r w:rsidRPr="00713446">
        <w:t xml:space="preserve">servery a aplikací v tom rozsahu, v jakém jsou tyto komponenty schopné útoky detekovat. Zahrnuje pokusy o (D)DOS útok, výskyt </w:t>
      </w:r>
      <w:proofErr w:type="spellStart"/>
      <w:r w:rsidRPr="00713446">
        <w:t>malware</w:t>
      </w:r>
      <w:proofErr w:type="spellEnd"/>
      <w:r w:rsidRPr="00713446">
        <w:t>, výskyt nebezpečných anomálií v síťových protokolech použitých pro komunikaci mezi prvky NIS IZS.</w:t>
      </w:r>
    </w:p>
    <w:p w14:paraId="3FAE455E" w14:textId="77777777" w:rsidR="00EA1B38" w:rsidRPr="00713446" w:rsidRDefault="00EA1B38" w:rsidP="00EA1B38">
      <w:pPr>
        <w:pStyle w:val="odstavec"/>
        <w:numPr>
          <w:ilvl w:val="0"/>
          <w:numId w:val="39"/>
        </w:numPr>
      </w:pPr>
      <w:r>
        <w:t xml:space="preserve">Pokus o nahrazení nějaké pracovní stanice </w:t>
      </w:r>
      <w:r w:rsidRPr="00713446">
        <w:t xml:space="preserve">nebo telefonu na </w:t>
      </w:r>
      <w:r>
        <w:t>operačních střediscích</w:t>
      </w:r>
      <w:r w:rsidRPr="00713446">
        <w:t xml:space="preserve"> NIS IZS nepovoleným zařízením. Bude detekovat </w:t>
      </w:r>
      <w:r>
        <w:t>centrální NIS IPL.  NIS</w:t>
      </w:r>
      <w:r w:rsidRPr="00713446">
        <w:t xml:space="preserve"> IPL </w:t>
      </w:r>
      <w:r>
        <w:t xml:space="preserve">bude </w:t>
      </w:r>
      <w:r w:rsidRPr="00713446">
        <w:t xml:space="preserve">kontaktovat </w:t>
      </w:r>
      <w:r>
        <w:t xml:space="preserve">pracovní stanice </w:t>
      </w:r>
      <w:r w:rsidRPr="00713446">
        <w:t xml:space="preserve">a telefony a bude od nich vyžadovat zprávy. Pokud zařízení, které je dostupné pod IP adresou telefonu, respektive </w:t>
      </w:r>
      <w:r>
        <w:t>pracovní stanice</w:t>
      </w:r>
      <w:r w:rsidRPr="00713446">
        <w:t>, nepošle správnou odpověď, jde o bezpečnostní událost.</w:t>
      </w:r>
    </w:p>
    <w:p w14:paraId="1BA7FD78" w14:textId="77777777" w:rsidR="00EA1B38" w:rsidRPr="00713446" w:rsidRDefault="00EA1B38" w:rsidP="00EA1B38">
      <w:pPr>
        <w:pStyle w:val="odstavec"/>
        <w:numPr>
          <w:ilvl w:val="0"/>
          <w:numId w:val="39"/>
        </w:numPr>
      </w:pPr>
      <w:r w:rsidRPr="00713446">
        <w:t xml:space="preserve">Pokus o neoprávněné připojení zařízení do sítě NIS IZS. Půjde o detekci připojení zařízení </w:t>
      </w:r>
      <w:r>
        <w:t>k</w:t>
      </w:r>
      <w:r w:rsidRPr="00713446">
        <w:t xml:space="preserve"> </w:t>
      </w:r>
      <w:r>
        <w:t>aktivním síťovým prvkům</w:t>
      </w:r>
      <w:r w:rsidRPr="00713446">
        <w:t>, které jsou součástí infrastruktury NIS IZS. Nepoužívané porty aktivních prvků budou deaktivovány. Aktivní síťové prvky budou nakonfigurovány tak, aby hlásily změnu stavu jakéhokoli portu „</w:t>
      </w:r>
      <w:proofErr w:type="spellStart"/>
      <w:proofErr w:type="gramStart"/>
      <w:r w:rsidRPr="00713446">
        <w:t>down</w:t>
      </w:r>
      <w:proofErr w:type="spellEnd"/>
      <w:r w:rsidRPr="00713446">
        <w:t>“ –&gt; „up</w:t>
      </w:r>
      <w:proofErr w:type="gramEnd"/>
      <w:r w:rsidRPr="00713446">
        <w:t>“ i opačně. Bezpečnostní dohledový systém bude vyhodnocovat, zda jde o zapnutí zařízení na povoleném portu, nebo o připojení zařízení k portu, který by neměl být aktivní.</w:t>
      </w:r>
    </w:p>
    <w:p w14:paraId="16B3A1AA" w14:textId="77777777" w:rsidR="00EA1B38" w:rsidRPr="00713446" w:rsidRDefault="00EA1B38" w:rsidP="00EA1B38">
      <w:pPr>
        <w:pStyle w:val="odstavec"/>
        <w:numPr>
          <w:ilvl w:val="0"/>
          <w:numId w:val="39"/>
        </w:numPr>
      </w:pPr>
      <w:r w:rsidRPr="00713446">
        <w:t xml:space="preserve">Změny přiřazení hardwarových adres síťových karet a jejich logických adres zařízení, která jsou součástí NIS IZS. Bude detekována změna přiřazení IP adres a MAC adres. Změna jejich přiřazení signalizuje, že buď LAN rozhraní nějakého zařízení byla DHCP serverem přiřazena nová adresa, nebo v zařízení byla vyměněna LAN karta, nebo že se někdo pokouší falšovat svoji totožnost. Předpokládá se, že IP adresy budou zařízením NIS IZS přidělovány staticky. </w:t>
      </w:r>
      <w:r w:rsidRPr="00713446">
        <w:lastRenderedPageBreak/>
        <w:t>V případě virtuálního prostředí dochází v některých případech k přirozené změně MAC adres virtuálních serverů, např. v případě migrace virtuálního serveru mezi fyzickými servery. Tyto situace budou ze sledování vyloučeny, aby nedocházelo k </w:t>
      </w:r>
      <w:proofErr w:type="spellStart"/>
      <w:r w:rsidRPr="00713446">
        <w:t>false</w:t>
      </w:r>
      <w:proofErr w:type="spellEnd"/>
      <w:r w:rsidRPr="00713446">
        <w:t xml:space="preserve"> </w:t>
      </w:r>
      <w:proofErr w:type="spellStart"/>
      <w:r w:rsidRPr="00713446">
        <w:t>positives</w:t>
      </w:r>
      <w:proofErr w:type="spellEnd"/>
      <w:r w:rsidRPr="00713446">
        <w:t>.</w:t>
      </w:r>
    </w:p>
    <w:p w14:paraId="044DABA9" w14:textId="77777777" w:rsidR="00EA1B38" w:rsidRPr="00713446" w:rsidRDefault="00EA1B38" w:rsidP="00EA1B38">
      <w:pPr>
        <w:pStyle w:val="odstavec"/>
        <w:numPr>
          <w:ilvl w:val="0"/>
          <w:numId w:val="39"/>
        </w:numPr>
      </w:pPr>
      <w:r w:rsidRPr="00713446">
        <w:t>Pokus o změnu času některého zařízení NIS IZS. Jakýkoli pokus o změnu času zařízení NIS IZS může signalizovat pokus o narušení bezpečnosti NIS IZS. Správné nastavení času je podstatné při analýze bezpečnostních událostí, při některých metodách autentizace (certifikáty a bezpečnostní kalkulátory) a z hlediska důvěryhodnosti systémových a auditních záznamů.</w:t>
      </w:r>
    </w:p>
    <w:p w14:paraId="32BF2F03" w14:textId="77777777" w:rsidR="00EA1B38" w:rsidRPr="00713446" w:rsidRDefault="00EA1B38" w:rsidP="00EA1B38">
      <w:pPr>
        <w:pStyle w:val="odstavec"/>
        <w:numPr>
          <w:ilvl w:val="0"/>
          <w:numId w:val="39"/>
        </w:numPr>
      </w:pPr>
      <w:r w:rsidRPr="00713446">
        <w:t>Neúspěšný pokus o přístup k aktivnímu síťovému prvku NIS IZS. Jde o pokus o přihlášení, při kterém byl překročen maximální počet povolených neúspěšných pokusů.</w:t>
      </w:r>
    </w:p>
    <w:p w14:paraId="6B7B5DE7" w14:textId="77777777" w:rsidR="00EA1B38" w:rsidRDefault="00EA1B38" w:rsidP="00EA1B38">
      <w:pPr>
        <w:pStyle w:val="odstavec"/>
        <w:numPr>
          <w:ilvl w:val="0"/>
          <w:numId w:val="39"/>
        </w:numPr>
      </w:pPr>
      <w:r w:rsidRPr="00713446">
        <w:t>Pokus o manipulaci s lokálním uživatelským účtem, nebo lokální uživatelskou skupinou na serveru NIS IZS. Týká se vytvoření, zrušení a změny účtu nebo skupiny. Jde o událost, ať byla operace úspěšná nebo ne a ať se jednalo o oprávněnou nebo neoprávněnou operaci. Předpokládá se, že lokální účty budou sloužit téměř výhradně pro servisní účely. Budou vytvořeny při instalaci NIS IZS a jejich změna bude výjimečná.</w:t>
      </w:r>
    </w:p>
    <w:p w14:paraId="76CE629F" w14:textId="77777777" w:rsidR="00EA1B38" w:rsidRPr="00713446" w:rsidRDefault="00EA1B38" w:rsidP="00EA1B38">
      <w:pPr>
        <w:pStyle w:val="odstavec"/>
        <w:numPr>
          <w:ilvl w:val="0"/>
          <w:numId w:val="39"/>
        </w:numPr>
      </w:pPr>
      <w:r>
        <w:t xml:space="preserve">Neočekávaná aktivita pracovních stanic spojená s monitorováním prostředí, pokusy o distribuci </w:t>
      </w:r>
      <w:proofErr w:type="spellStart"/>
      <w:r>
        <w:t>malware</w:t>
      </w:r>
      <w:proofErr w:type="spellEnd"/>
      <w:r>
        <w:t xml:space="preserve"> nebo s únikem dat. Základní informace pro tuto analýzu je export </w:t>
      </w:r>
      <w:proofErr w:type="spellStart"/>
      <w:r>
        <w:t>netflow</w:t>
      </w:r>
      <w:proofErr w:type="spellEnd"/>
      <w:r>
        <w:t xml:space="preserve"> dat ze směrovačů.</w:t>
      </w:r>
    </w:p>
    <w:p w14:paraId="66AA69C4" w14:textId="77777777" w:rsidR="00EA1B38" w:rsidRPr="00713446" w:rsidRDefault="00EA1B38" w:rsidP="00EA1B38">
      <w:pPr>
        <w:pStyle w:val="odstavec"/>
      </w:pPr>
      <w:r w:rsidRPr="00713446">
        <w:t>Aby bylo možné požadované události sledovat, budou mít jednotlivé komponenty NIS IZS zapnuté logování a zapnutý auditing. Komponentami NIS IZS jsou zejména aktivní síťové prvky, aplikační servery a infrastruktura pro správu NIS IZS. Tím bude zajištěno, že vzniknou primární data o událostech podstatných z hlediska bezpečnosti přímo u zdroje. Tato data budou systémem bezpečnostního dohledu centralizována a centrálně vyhodnocována, oznamována (</w:t>
      </w:r>
      <w:proofErr w:type="spellStart"/>
      <w:r w:rsidRPr="00713446">
        <w:t>alerty</w:t>
      </w:r>
      <w:proofErr w:type="spellEnd"/>
      <w:r w:rsidRPr="00713446">
        <w:t>) a prezentována.</w:t>
      </w:r>
    </w:p>
    <w:p w14:paraId="32A875B8" w14:textId="77777777" w:rsidR="00EA1B38" w:rsidRDefault="00EA1B38" w:rsidP="00EA1B38">
      <w:pPr>
        <w:pStyle w:val="odstavec"/>
      </w:pPr>
      <w:r w:rsidRPr="00B83BF1">
        <w:t>Systém bezpečnostního dohledu (SIEM) bude upozorňovat na výskyt bezpečnostních událostí v reálném čase.</w:t>
      </w:r>
      <w:r w:rsidRPr="00713446">
        <w:t xml:space="preserve"> </w:t>
      </w:r>
      <w:r>
        <w:t>Bude</w:t>
      </w:r>
      <w:r w:rsidRPr="00713446">
        <w:t xml:space="preserve"> </w:t>
      </w:r>
      <w:r>
        <w:t>umožněno okamžité vyhodnocení událostí</w:t>
      </w:r>
      <w:r w:rsidRPr="00713446">
        <w:t xml:space="preserve">. </w:t>
      </w:r>
      <w:r>
        <w:t>Součástí bude uchování a archivace bezpečnostních záznamů pro potřeby dodatečných analýz a vyšetřování</w:t>
      </w:r>
      <w:r w:rsidRPr="00713446">
        <w:t xml:space="preserve">. Dodavatel bude tato data pravidelně vyhodnocovat a na základě vyhodnocení bude případně přijímat dodatečná bezpečnostní opatření a kontrolovat </w:t>
      </w:r>
      <w:r>
        <w:t>účinnost existujících opatření.</w:t>
      </w:r>
    </w:p>
    <w:p w14:paraId="03B8F4CE" w14:textId="77777777" w:rsidR="00EA1B38" w:rsidRDefault="00EA1B38" w:rsidP="00EA1B38">
      <w:pPr>
        <w:pStyle w:val="odstavec"/>
      </w:pPr>
      <w:r>
        <w:t>Systém bezpečnostního dohledu (SIEM) a systém pro zaznamenávání systémových událostí (log management) bude naplňovat minimálně následující požadavky:</w:t>
      </w:r>
    </w:p>
    <w:p w14:paraId="699437F5" w14:textId="77777777" w:rsidR="00EA1B38" w:rsidRDefault="00EA1B38" w:rsidP="00EA1B38">
      <w:pPr>
        <w:pStyle w:val="odstavec"/>
        <w:numPr>
          <w:ilvl w:val="1"/>
          <w:numId w:val="40"/>
        </w:numPr>
      </w:pPr>
      <w:r>
        <w:t>Rozsah zaznamenávaných dat (logů) bude nastavitelný a budou zaznamenány všechny informace o události dle registru metrik a pravidel.</w:t>
      </w:r>
    </w:p>
    <w:p w14:paraId="7633A9E3" w14:textId="77777777" w:rsidR="00EA1B38" w:rsidRDefault="00EA1B38" w:rsidP="00EA1B38">
      <w:pPr>
        <w:pStyle w:val="odstavec"/>
        <w:numPr>
          <w:ilvl w:val="1"/>
          <w:numId w:val="40"/>
        </w:numPr>
      </w:pPr>
      <w:r>
        <w:t>Logy a záznamy budou bezpečně uloženy a archivovány. Vybrané záznamy budou archivovány minimálně po dobu 5 let.</w:t>
      </w:r>
    </w:p>
    <w:p w14:paraId="37095B48" w14:textId="77777777" w:rsidR="00EA1B38" w:rsidRDefault="00EA1B38" w:rsidP="00EA1B38">
      <w:pPr>
        <w:pStyle w:val="odstavec"/>
        <w:numPr>
          <w:ilvl w:val="1"/>
          <w:numId w:val="40"/>
        </w:numPr>
      </w:pPr>
      <w:r>
        <w:t>Nearchivované logy a záznamy budou bezpečně ničeny v rámci předem ustaveného procesu.</w:t>
      </w:r>
    </w:p>
    <w:p w14:paraId="7CFFAFB2" w14:textId="77777777" w:rsidR="00EA1B38" w:rsidRDefault="00EA1B38" w:rsidP="00EA1B38">
      <w:pPr>
        <w:pStyle w:val="odstavec"/>
        <w:numPr>
          <w:ilvl w:val="1"/>
          <w:numId w:val="40"/>
        </w:numPr>
      </w:pPr>
      <w:r>
        <w:lastRenderedPageBreak/>
        <w:t>Řízení přístupu k logům a záznamům bude přísně řízen. Viz kap. Řízení privilegovaného přístupu k systému.</w:t>
      </w:r>
    </w:p>
    <w:p w14:paraId="780437FF" w14:textId="77777777" w:rsidR="00EA1B38" w:rsidRDefault="00EA1B38" w:rsidP="00EA1B38">
      <w:pPr>
        <w:pStyle w:val="odstavec"/>
        <w:numPr>
          <w:ilvl w:val="1"/>
          <w:numId w:val="40"/>
        </w:numPr>
      </w:pPr>
      <w:r>
        <w:t xml:space="preserve">Všechny zaznamenávané události budou </w:t>
      </w:r>
      <w:proofErr w:type="spellStart"/>
      <w:r>
        <w:t>auditovatelné</w:t>
      </w:r>
      <w:proofErr w:type="spellEnd"/>
      <w:r>
        <w:t xml:space="preserve"> v souladu s registrem bezpečnostních metrik a pravidel.</w:t>
      </w:r>
      <w:r w:rsidRPr="0025546A">
        <w:t xml:space="preserve"> </w:t>
      </w:r>
      <w:r>
        <w:t>SIEM bude poskytovat nástroje pro práci s logy a záznamy. Prací je myšlené vyhledávání, filtrování, zobrazení detailu o auditním záznamu apod. Budou existovat prostředky pro analýzu logů a záznamů, které umožňují exportování do databázových a textových formátů.</w:t>
      </w:r>
    </w:p>
    <w:p w14:paraId="54E5270C" w14:textId="77777777" w:rsidR="00EA1B38" w:rsidRDefault="00EA1B38" w:rsidP="00EA1B38">
      <w:pPr>
        <w:pStyle w:val="odstavec"/>
        <w:numPr>
          <w:ilvl w:val="1"/>
          <w:numId w:val="40"/>
        </w:numPr>
      </w:pPr>
      <w:r>
        <w:t>Systémy SIEM a log management budou napojeny na všechna zařízení a aplikace NIS IZS.</w:t>
      </w:r>
    </w:p>
    <w:p w14:paraId="7617E979" w14:textId="77777777" w:rsidR="00EA1B38" w:rsidRDefault="00EA1B38" w:rsidP="00EA1B38">
      <w:pPr>
        <w:pStyle w:val="odstavec"/>
        <w:numPr>
          <w:ilvl w:val="1"/>
          <w:numId w:val="40"/>
        </w:numPr>
      </w:pPr>
      <w:r>
        <w:t>V registru metrik a pravidel budou definovány události, které budou eskalovány dále k řešení v rámci procesu řízení incidentů. Budou vyšetřovány všechny podezřelé incidenty a zjištěné pokusy o narušení bezpečnosti.</w:t>
      </w:r>
    </w:p>
    <w:p w14:paraId="0E64B94D" w14:textId="77777777" w:rsidR="00EA1B38" w:rsidRDefault="00EA1B38" w:rsidP="00EA1B38">
      <w:pPr>
        <w:pStyle w:val="Nadpis2"/>
      </w:pPr>
      <w:bookmarkStart w:id="447" w:name="_Toc370882151"/>
      <w:bookmarkStart w:id="448" w:name="_Toc370077541"/>
      <w:r>
        <w:t>Ochrana proti virům a škodlivému kódu</w:t>
      </w:r>
      <w:bookmarkEnd w:id="447"/>
      <w:bookmarkEnd w:id="448"/>
    </w:p>
    <w:p w14:paraId="492579A4" w14:textId="77777777" w:rsidR="00EA1B38" w:rsidRDefault="00EA1B38" w:rsidP="00EA1B38">
      <w:pPr>
        <w:pStyle w:val="odstavec"/>
      </w:pPr>
      <w:r>
        <w:t>Bude implementován systém na ochranu proti virům a škodlivému kódu. Bude specifikován rozsah implementace, tzn. zařízení, na kterých bude systém instalován. Systém bude udržován aktuální.</w:t>
      </w:r>
    </w:p>
    <w:p w14:paraId="3DB86B09" w14:textId="77777777" w:rsidR="00EA1B38" w:rsidRDefault="00EA1B38" w:rsidP="00EA1B38">
      <w:pPr>
        <w:pStyle w:val="Nadpis2"/>
      </w:pPr>
      <w:bookmarkStart w:id="449" w:name="_Toc370882152"/>
      <w:bookmarkStart w:id="450" w:name="_Toc370077542"/>
      <w:r>
        <w:t>Analýza technických zranitelností</w:t>
      </w:r>
      <w:bookmarkEnd w:id="449"/>
      <w:bookmarkEnd w:id="450"/>
    </w:p>
    <w:p w14:paraId="66EF05AB" w14:textId="77777777" w:rsidR="00EA1B38" w:rsidRPr="00303324" w:rsidRDefault="00EA1B38" w:rsidP="00EA1B38">
      <w:pPr>
        <w:pStyle w:val="odstavec"/>
      </w:pPr>
      <w:r w:rsidRPr="00B83BF1">
        <w:t>Bude implementován proces pro řízení technických zranitelností</w:t>
      </w:r>
      <w:r w:rsidRPr="006C070C">
        <w:t>, který zajistí, že každá identifikovaná zranitelnosti bude řádně řešena.</w:t>
      </w:r>
      <w:r>
        <w:t xml:space="preserve"> Bude implementován systém pro analýzu technických zranitelností, který bude naplňovat minimálně následující požadavky:</w:t>
      </w:r>
    </w:p>
    <w:p w14:paraId="7AB9634F" w14:textId="77777777" w:rsidR="00EA1B38" w:rsidRDefault="00EA1B38" w:rsidP="00EA1B38">
      <w:pPr>
        <w:pStyle w:val="odstavec"/>
        <w:numPr>
          <w:ilvl w:val="0"/>
          <w:numId w:val="41"/>
        </w:numPr>
      </w:pPr>
      <w:r>
        <w:t>Systém pro analýzu technických zranitelností bude napojen na všechna zařízení NIS IZS, aby se zjistilo, že všechna zranitelná místa a slabiny budou identifikovány a řešeny.</w:t>
      </w:r>
    </w:p>
    <w:p w14:paraId="3523C702" w14:textId="77777777" w:rsidR="00EA1B38" w:rsidRDefault="00EA1B38" w:rsidP="00EA1B38">
      <w:pPr>
        <w:pStyle w:val="odstavec"/>
        <w:numPr>
          <w:ilvl w:val="0"/>
          <w:numId w:val="41"/>
        </w:numPr>
      </w:pPr>
      <w:r>
        <w:t>Bude kontrolována konfigurace síťových zranitelností, zda neobsahuje zranitelná místa.</w:t>
      </w:r>
    </w:p>
    <w:p w14:paraId="38967490" w14:textId="77777777" w:rsidR="00EA1B38" w:rsidRDefault="00EA1B38" w:rsidP="00EA1B38">
      <w:pPr>
        <w:pStyle w:val="odstavec"/>
        <w:numPr>
          <w:ilvl w:val="0"/>
          <w:numId w:val="41"/>
        </w:numPr>
      </w:pPr>
      <w:r>
        <w:t>Konfigurace síťových zařízení bude ověřována za použití specializovaných nástrojů.</w:t>
      </w:r>
    </w:p>
    <w:p w14:paraId="7F02942C" w14:textId="77777777" w:rsidR="00EA1B38" w:rsidRDefault="00EA1B38" w:rsidP="00EA1B38">
      <w:pPr>
        <w:pStyle w:val="odstavec"/>
        <w:numPr>
          <w:ilvl w:val="0"/>
          <w:numId w:val="41"/>
        </w:numPr>
      </w:pPr>
      <w:r>
        <w:t>Databáze známých zranitelností bude pravidelně aktualizována v minimálních intervalech.</w:t>
      </w:r>
    </w:p>
    <w:p w14:paraId="20FB505A" w14:textId="77777777" w:rsidR="00EA1B38" w:rsidRDefault="00EA1B38" w:rsidP="00EA1B38">
      <w:pPr>
        <w:pStyle w:val="odstavec"/>
        <w:numPr>
          <w:ilvl w:val="0"/>
          <w:numId w:val="41"/>
        </w:numPr>
      </w:pPr>
      <w:r>
        <w:t>Pro řízení a správu technických zranitelností budou určeny role a odpovědnosti.</w:t>
      </w:r>
    </w:p>
    <w:p w14:paraId="6446439E" w14:textId="77777777" w:rsidR="00EA1B38" w:rsidRPr="00503991" w:rsidRDefault="00EA1B38" w:rsidP="00EA1B38">
      <w:pPr>
        <w:pStyle w:val="Nadpis2"/>
      </w:pPr>
      <w:bookmarkStart w:id="451" w:name="_Toc356421260"/>
      <w:bookmarkStart w:id="452" w:name="_Toc358961840"/>
      <w:bookmarkStart w:id="453" w:name="_Toc370882153"/>
      <w:bookmarkStart w:id="454" w:name="_Toc370077543"/>
      <w:r w:rsidRPr="00503991">
        <w:t>Zálohování</w:t>
      </w:r>
      <w:bookmarkEnd w:id="451"/>
      <w:bookmarkEnd w:id="452"/>
      <w:r>
        <w:t xml:space="preserve"> a archivace</w:t>
      </w:r>
      <w:bookmarkEnd w:id="453"/>
      <w:bookmarkEnd w:id="454"/>
    </w:p>
    <w:p w14:paraId="769CE3B4" w14:textId="77777777" w:rsidR="00EA1B38" w:rsidRDefault="00EA1B38" w:rsidP="00EA1B38">
      <w:pPr>
        <w:pStyle w:val="odstavec"/>
      </w:pPr>
      <w:r>
        <w:t xml:space="preserve">Zálohování je popsáno v kap. </w:t>
      </w:r>
      <w:proofErr w:type="gramStart"/>
      <w:r>
        <w:t>1.4. části</w:t>
      </w:r>
      <w:proofErr w:type="gramEnd"/>
      <w:r>
        <w:t xml:space="preserve"> A - HW PKv40 a archivace v kap. 1.3. části A - HW PKv40. Budou naplněny základní bezpečností požadavky na zálohování:</w:t>
      </w:r>
    </w:p>
    <w:p w14:paraId="7BD87263" w14:textId="77777777" w:rsidR="00EA1B38" w:rsidRDefault="00EA1B38" w:rsidP="00EA1B38">
      <w:pPr>
        <w:pStyle w:val="odstavec"/>
        <w:numPr>
          <w:ilvl w:val="0"/>
          <w:numId w:val="42"/>
        </w:numPr>
      </w:pPr>
      <w:r>
        <w:t>Veškeré servery, data a datová pole budou zrcadlena na záložní úložiště v jiném DC.</w:t>
      </w:r>
    </w:p>
    <w:p w14:paraId="39A945DD" w14:textId="77777777" w:rsidR="00EA1B38" w:rsidRDefault="00EA1B38" w:rsidP="00EA1B38">
      <w:pPr>
        <w:pStyle w:val="odstavec"/>
        <w:numPr>
          <w:ilvl w:val="0"/>
          <w:numId w:val="42"/>
        </w:numPr>
      </w:pPr>
      <w:r>
        <w:t>Budou vytvořeny zálohy všech klíčových dat.</w:t>
      </w:r>
    </w:p>
    <w:p w14:paraId="2DE9F98A" w14:textId="77777777" w:rsidR="00EA1B38" w:rsidRDefault="00EA1B38" w:rsidP="00EA1B38">
      <w:pPr>
        <w:pStyle w:val="odstavec"/>
        <w:numPr>
          <w:ilvl w:val="0"/>
          <w:numId w:val="42"/>
        </w:numPr>
      </w:pPr>
      <w:r>
        <w:lastRenderedPageBreak/>
        <w:t>Zálohy dat budou chráněny stejně jako ostrá data</w:t>
      </w:r>
    </w:p>
    <w:p w14:paraId="0416FD33" w14:textId="77777777" w:rsidR="00EA1B38" w:rsidRDefault="00EA1B38" w:rsidP="00EA1B38">
      <w:pPr>
        <w:pStyle w:val="odstavec"/>
        <w:numPr>
          <w:ilvl w:val="0"/>
          <w:numId w:val="42"/>
        </w:numPr>
      </w:pPr>
      <w:r>
        <w:t>Bude udržována více než jedna generace záloh.</w:t>
      </w:r>
    </w:p>
    <w:p w14:paraId="00FC4DBF" w14:textId="77777777" w:rsidR="00EA1B38" w:rsidRDefault="00EA1B38" w:rsidP="00EA1B38">
      <w:pPr>
        <w:pStyle w:val="odstavec"/>
        <w:numPr>
          <w:ilvl w:val="0"/>
          <w:numId w:val="42"/>
        </w:numPr>
      </w:pPr>
      <w:r>
        <w:t>Budou pravidelně testovány postupy zálohování a obnovování záloh.</w:t>
      </w:r>
    </w:p>
    <w:p w14:paraId="6A3F3F0C" w14:textId="77777777" w:rsidR="00EA1B38" w:rsidRDefault="00EA1B38" w:rsidP="00EA1B38">
      <w:pPr>
        <w:pStyle w:val="odstavec"/>
        <w:numPr>
          <w:ilvl w:val="0"/>
          <w:numId w:val="42"/>
        </w:numPr>
      </w:pPr>
      <w:r>
        <w:t>Zálohy budou zahrnovat i programové vybavení všech aplikací.</w:t>
      </w:r>
    </w:p>
    <w:p w14:paraId="1762A513" w14:textId="46904EFC" w:rsidR="00EA1B38" w:rsidRDefault="00EA1B38" w:rsidP="00EA1B38">
      <w:pPr>
        <w:pStyle w:val="odstavec"/>
        <w:numPr>
          <w:ilvl w:val="0"/>
          <w:numId w:val="42"/>
        </w:numPr>
      </w:pPr>
      <w:r>
        <w:t xml:space="preserve">Určená data budou zálohována </w:t>
      </w:r>
      <w:ins w:id="455" w:author="287286" w:date="2013-10-30T09:10:00Z">
        <w:r>
          <w:t xml:space="preserve">a archivována </w:t>
        </w:r>
      </w:ins>
      <w:r>
        <w:t>vhodnou technologií</w:t>
      </w:r>
      <w:del w:id="456" w:author="287286" w:date="2013-10-30T09:10:00Z">
        <w:r w:rsidR="00D5307F">
          <w:delText xml:space="preserve"> na výměnná média</w:delText>
        </w:r>
      </w:del>
      <w:r>
        <w:t>.</w:t>
      </w:r>
    </w:p>
    <w:p w14:paraId="2932F749" w14:textId="77777777" w:rsidR="00D5307F" w:rsidRPr="00713446" w:rsidRDefault="00D5307F" w:rsidP="00D5307F">
      <w:pPr>
        <w:pStyle w:val="odstavec"/>
        <w:keepNext/>
        <w:rPr>
          <w:del w:id="457" w:author="287286" w:date="2013-10-30T09:10:00Z"/>
        </w:rPr>
      </w:pPr>
      <w:del w:id="458" w:author="287286" w:date="2013-10-30T09:10:00Z">
        <w:r>
          <w:delText xml:space="preserve">Dále jsou pouze definována bezpečnostní </w:delText>
        </w:r>
        <w:r w:rsidRPr="00713446">
          <w:delText>pravidla</w:delText>
        </w:r>
        <w:r>
          <w:delText xml:space="preserve"> pro </w:delText>
        </w:r>
        <w:r w:rsidRPr="00713446">
          <w:delText xml:space="preserve">volbu a používání záložních </w:delText>
        </w:r>
        <w:r>
          <w:delText xml:space="preserve">a archivačních </w:delText>
        </w:r>
        <w:r w:rsidRPr="00713446">
          <w:delText>médií</w:delText>
        </w:r>
        <w:r>
          <w:delText>.</w:delText>
        </w:r>
      </w:del>
    </w:p>
    <w:p w14:paraId="234567EA" w14:textId="77777777" w:rsidR="00D5307F" w:rsidRPr="00713446" w:rsidRDefault="00D5307F" w:rsidP="00C32EC9">
      <w:pPr>
        <w:pStyle w:val="odstavec"/>
        <w:numPr>
          <w:ilvl w:val="0"/>
          <w:numId w:val="24"/>
        </w:numPr>
        <w:rPr>
          <w:del w:id="459" w:author="287286" w:date="2013-10-30T09:10:00Z"/>
        </w:rPr>
      </w:pPr>
      <w:del w:id="460" w:author="287286" w:date="2013-10-30T09:10:00Z">
        <w:r>
          <w:delText>Jako záložní médium bude Dodavatel používat</w:delText>
        </w:r>
        <w:r w:rsidRPr="00713446">
          <w:delText xml:space="preserve"> pouze takové nosiče, které odpovídají současným standardům pro zálohování a u nichž výrobce garantuje minimálně dva roky čitelnosti zapsaných údajů.</w:delText>
        </w:r>
      </w:del>
    </w:p>
    <w:p w14:paraId="38B03EEB" w14:textId="77777777" w:rsidR="00D5307F" w:rsidRPr="00713446" w:rsidRDefault="00D5307F" w:rsidP="00C32EC9">
      <w:pPr>
        <w:pStyle w:val="odstavec"/>
        <w:numPr>
          <w:ilvl w:val="0"/>
          <w:numId w:val="24"/>
        </w:numPr>
        <w:rPr>
          <w:del w:id="461" w:author="287286" w:date="2013-10-30T09:10:00Z"/>
        </w:rPr>
      </w:pPr>
      <w:del w:id="462" w:author="287286" w:date="2013-10-30T09:10:00Z">
        <w:r>
          <w:delText>Jako záložní médium bude Dodavatel používat</w:delText>
        </w:r>
        <w:r w:rsidRPr="00713446">
          <w:delText xml:space="preserve"> pouze takové nosiče, u nichž výrobce garantuje </w:delText>
        </w:r>
        <w:r>
          <w:delText>dobu uchovávání záznamů po celou požadovanou dobu archivace</w:delText>
        </w:r>
        <w:r w:rsidRPr="00713446">
          <w:delText>.</w:delText>
        </w:r>
      </w:del>
    </w:p>
    <w:p w14:paraId="5C6A9F14" w14:textId="77777777" w:rsidR="00D5307F" w:rsidRPr="00713446" w:rsidRDefault="00D5307F" w:rsidP="00C32EC9">
      <w:pPr>
        <w:pStyle w:val="odstavec"/>
        <w:numPr>
          <w:ilvl w:val="0"/>
          <w:numId w:val="24"/>
        </w:numPr>
        <w:rPr>
          <w:del w:id="463" w:author="287286" w:date="2013-10-30T09:10:00Z"/>
        </w:rPr>
      </w:pPr>
      <w:del w:id="464" w:author="287286" w:date="2013-10-30T09:10:00Z">
        <w:r w:rsidRPr="00713446">
          <w:delText xml:space="preserve">U </w:delText>
        </w:r>
        <w:r>
          <w:delText>záložních i archivačních médií bude Dodavatel respektovat</w:delText>
        </w:r>
        <w:r w:rsidRPr="00713446">
          <w:delText xml:space="preserve"> životnost doporučenou výrobcem.</w:delText>
        </w:r>
      </w:del>
    </w:p>
    <w:p w14:paraId="016596B7" w14:textId="77777777" w:rsidR="00D5307F" w:rsidRPr="00713446" w:rsidRDefault="00D5307F" w:rsidP="00C32EC9">
      <w:pPr>
        <w:pStyle w:val="odstavec"/>
        <w:numPr>
          <w:ilvl w:val="0"/>
          <w:numId w:val="24"/>
        </w:numPr>
        <w:rPr>
          <w:del w:id="465" w:author="287286" w:date="2013-10-30T09:10:00Z"/>
        </w:rPr>
      </w:pPr>
      <w:del w:id="466" w:author="287286" w:date="2013-10-30T09:10:00Z">
        <w:r>
          <w:delText xml:space="preserve">Zálohy </w:delText>
        </w:r>
        <w:r w:rsidRPr="00713446">
          <w:delText xml:space="preserve">uložené na médiu zkopíruje </w:delText>
        </w:r>
        <w:r>
          <w:delText xml:space="preserve">Dodavatel </w:delText>
        </w:r>
        <w:r w:rsidRPr="00713446">
          <w:delText>na jiné médium před koncem životnosti média.</w:delText>
        </w:r>
      </w:del>
    </w:p>
    <w:p w14:paraId="315392CB" w14:textId="77777777" w:rsidR="00D5307F" w:rsidRPr="00713446" w:rsidRDefault="00D5307F" w:rsidP="00C32EC9">
      <w:pPr>
        <w:pStyle w:val="odstavec"/>
        <w:numPr>
          <w:ilvl w:val="0"/>
          <w:numId w:val="24"/>
        </w:numPr>
        <w:rPr>
          <w:del w:id="467" w:author="287286" w:date="2013-10-30T09:10:00Z"/>
        </w:rPr>
      </w:pPr>
      <w:del w:id="468" w:author="287286" w:date="2013-10-30T09:10:00Z">
        <w:r w:rsidRPr="00713446">
          <w:delText xml:space="preserve">Při manipulaci s médiem během zálohování i později </w:delText>
        </w:r>
        <w:r>
          <w:delText xml:space="preserve">Dodavatel </w:delText>
        </w:r>
        <w:r w:rsidRPr="00713446">
          <w:delText>zajistí, že k němu mají přístup pouze oprávněné osoby.</w:delText>
        </w:r>
      </w:del>
    </w:p>
    <w:p w14:paraId="6E3344F2" w14:textId="77777777" w:rsidR="00D5307F" w:rsidRPr="00713446" w:rsidRDefault="00D5307F" w:rsidP="00C32EC9">
      <w:pPr>
        <w:pStyle w:val="odstavec"/>
        <w:numPr>
          <w:ilvl w:val="0"/>
          <w:numId w:val="24"/>
        </w:numPr>
        <w:rPr>
          <w:del w:id="469" w:author="287286" w:date="2013-10-30T09:10:00Z"/>
        </w:rPr>
      </w:pPr>
      <w:del w:id="470" w:author="287286" w:date="2013-10-30T09:10:00Z">
        <w:r w:rsidRPr="00713446">
          <w:delText xml:space="preserve">Při manipulaci s médiem během </w:delText>
        </w:r>
        <w:r>
          <w:delText>archivace</w:delText>
        </w:r>
        <w:r w:rsidRPr="00713446">
          <w:delText xml:space="preserve"> i později </w:delText>
        </w:r>
        <w:r>
          <w:delText xml:space="preserve">Dodavatel </w:delText>
        </w:r>
        <w:r w:rsidRPr="00713446">
          <w:delText>zajistí, že k němu mají přístup pouze oprávněné osoby.</w:delText>
        </w:r>
      </w:del>
    </w:p>
    <w:p w14:paraId="3FE8DD08" w14:textId="77777777" w:rsidR="00D5307F" w:rsidRPr="00713446" w:rsidRDefault="00D5307F" w:rsidP="00C32EC9">
      <w:pPr>
        <w:pStyle w:val="odstavec"/>
        <w:numPr>
          <w:ilvl w:val="0"/>
          <w:numId w:val="24"/>
        </w:numPr>
        <w:rPr>
          <w:del w:id="471" w:author="287286" w:date="2013-10-30T09:10:00Z"/>
        </w:rPr>
      </w:pPr>
      <w:del w:id="472" w:author="287286" w:date="2013-10-30T09:10:00Z">
        <w:r>
          <w:delText>Dodavatel z</w:delText>
        </w:r>
        <w:r w:rsidRPr="00713446">
          <w:delText>ajistí uložení záloh</w:delText>
        </w:r>
        <w:r>
          <w:delText xml:space="preserve"> i archivů </w:delText>
        </w:r>
        <w:r w:rsidRPr="00713446">
          <w:delText>v</w:delText>
        </w:r>
        <w:r>
          <w:delText> </w:delText>
        </w:r>
        <w:r w:rsidRPr="00713446">
          <w:delText>prostorách</w:delText>
        </w:r>
        <w:r>
          <w:delText>, které splňují následující vlastnosti:</w:delText>
        </w:r>
      </w:del>
    </w:p>
    <w:p w14:paraId="6374475B" w14:textId="77777777" w:rsidR="00D5307F" w:rsidRPr="00713446" w:rsidRDefault="00D5307F" w:rsidP="00C32EC9">
      <w:pPr>
        <w:pStyle w:val="odstavec"/>
        <w:numPr>
          <w:ilvl w:val="1"/>
          <w:numId w:val="24"/>
        </w:numPr>
        <w:rPr>
          <w:del w:id="473" w:author="287286" w:date="2013-10-30T09:10:00Z"/>
        </w:rPr>
      </w:pPr>
      <w:del w:id="474" w:author="287286" w:date="2013-10-30T09:10:00Z">
        <w:r>
          <w:delText>jsou</w:delText>
        </w:r>
        <w:r w:rsidRPr="00713446">
          <w:delText xml:space="preserve"> zabezpečen</w:delText>
        </w:r>
        <w:r>
          <w:delText>y</w:delText>
        </w:r>
        <w:r w:rsidRPr="00713446">
          <w:delText xml:space="preserve"> proti požáru, krádeži, neoprávněnému přístupu a živelní pohromě</w:delText>
        </w:r>
        <w:r>
          <w:delText xml:space="preserve">: </w:delText>
        </w:r>
        <w:r>
          <w:rPr>
            <w:szCs w:val="24"/>
          </w:rPr>
          <w:delText>povodně až do třetího stupně povodňové aktivity</w:delText>
        </w:r>
        <w:r w:rsidRPr="00515A6C">
          <w:rPr>
            <w:szCs w:val="24"/>
          </w:rPr>
          <w:delText>, vítr</w:delText>
        </w:r>
        <w:r>
          <w:rPr>
            <w:szCs w:val="24"/>
          </w:rPr>
          <w:delText xml:space="preserve"> do stupně 11 </w:delText>
        </w:r>
        <w:r w:rsidRPr="00D04D6F">
          <w:rPr>
            <w:bCs/>
            <w:color w:val="auto"/>
          </w:rPr>
          <w:delText>(včetně)</w:delText>
        </w:r>
        <w:r w:rsidRPr="00D04D6F">
          <w:rPr>
            <w:color w:val="auto"/>
            <w:szCs w:val="24"/>
          </w:rPr>
          <w:delText xml:space="preserve"> </w:delText>
        </w:r>
        <w:r w:rsidRPr="00D04D6F">
          <w:rPr>
            <w:bCs/>
            <w:color w:val="auto"/>
          </w:rPr>
          <w:delText>Beaufortovy stupnice (vichřice)</w:delText>
        </w:r>
        <w:r w:rsidRPr="00D04D6F">
          <w:rPr>
            <w:color w:val="auto"/>
            <w:szCs w:val="24"/>
          </w:rPr>
          <w:delText>,</w:delText>
        </w:r>
        <w:r w:rsidRPr="00515A6C">
          <w:rPr>
            <w:szCs w:val="24"/>
          </w:rPr>
          <w:delText xml:space="preserve"> sníh</w:delText>
        </w:r>
        <w:r>
          <w:rPr>
            <w:szCs w:val="24"/>
          </w:rPr>
          <w:delText xml:space="preserve"> do 50 cm</w:delText>
        </w:r>
        <w:r w:rsidRPr="00515A6C">
          <w:rPr>
            <w:szCs w:val="24"/>
          </w:rPr>
          <w:delText>, blesk, zemětřesení</w:delText>
        </w:r>
        <w:r>
          <w:rPr>
            <w:szCs w:val="24"/>
          </w:rPr>
          <w:delText xml:space="preserve"> do stupně 4 (včetně) Richterovy stupnice</w:delText>
        </w:r>
        <w:r w:rsidRPr="00713446">
          <w:delText>,</w:delText>
        </w:r>
      </w:del>
    </w:p>
    <w:p w14:paraId="7EE26AE3" w14:textId="77777777" w:rsidR="00D5307F" w:rsidRPr="00713446" w:rsidRDefault="00D5307F" w:rsidP="00C32EC9">
      <w:pPr>
        <w:pStyle w:val="odstavec"/>
        <w:numPr>
          <w:ilvl w:val="1"/>
          <w:numId w:val="24"/>
        </w:numPr>
        <w:rPr>
          <w:del w:id="475" w:author="287286" w:date="2013-10-30T09:10:00Z"/>
        </w:rPr>
      </w:pPr>
      <w:del w:id="476" w:author="287286" w:date="2013-10-30T09:10:00Z">
        <w:r w:rsidRPr="00713446">
          <w:delText>splňují parametry prostředí podle doporučení výrobce záložního média (teplota, vlhkost).</w:delText>
        </w:r>
      </w:del>
    </w:p>
    <w:p w14:paraId="4F2B77D5" w14:textId="77777777" w:rsidR="00D5307F" w:rsidRDefault="00D5307F" w:rsidP="00C32EC9">
      <w:pPr>
        <w:pStyle w:val="odstavec"/>
        <w:numPr>
          <w:ilvl w:val="0"/>
          <w:numId w:val="24"/>
        </w:numPr>
        <w:rPr>
          <w:del w:id="477" w:author="287286" w:date="2013-10-30T09:10:00Z"/>
        </w:rPr>
      </w:pPr>
      <w:del w:id="478" w:author="287286" w:date="2013-10-30T09:10:00Z">
        <w:r w:rsidRPr="00713446">
          <w:delText>Ke každé záloze budou existovat aspoň dvě kopie, každá na jiném fyzickém médiu a každá z nich bude uložena v jiné lokalitě.</w:delText>
        </w:r>
      </w:del>
    </w:p>
    <w:p w14:paraId="51A0F979" w14:textId="77777777" w:rsidR="00D5307F" w:rsidRPr="00713446" w:rsidRDefault="00D5307F" w:rsidP="00C32EC9">
      <w:pPr>
        <w:pStyle w:val="odstavec"/>
        <w:numPr>
          <w:ilvl w:val="0"/>
          <w:numId w:val="24"/>
        </w:numPr>
        <w:rPr>
          <w:del w:id="479" w:author="287286" w:date="2013-10-30T09:10:00Z"/>
        </w:rPr>
      </w:pPr>
      <w:del w:id="480" w:author="287286" w:date="2013-10-30T09:10:00Z">
        <w:r w:rsidRPr="00713446">
          <w:delText>Ke každé</w:delText>
        </w:r>
        <w:r>
          <w:delText>mu</w:delText>
        </w:r>
        <w:r w:rsidRPr="00713446">
          <w:delText xml:space="preserve"> </w:delText>
        </w:r>
        <w:r>
          <w:delText>archivu</w:delText>
        </w:r>
        <w:r w:rsidRPr="00713446">
          <w:delText xml:space="preserve"> budou existovat aspoň </w:delText>
        </w:r>
        <w:r>
          <w:delText>tři</w:delText>
        </w:r>
        <w:r w:rsidRPr="00713446">
          <w:delText xml:space="preserve"> kopie, každá na jiném fyzickém médiu a každá z nich bude uložena v jiné lokalitě.</w:delText>
        </w:r>
      </w:del>
    </w:p>
    <w:p w14:paraId="278F81A8" w14:textId="77777777" w:rsidR="00D5307F" w:rsidRDefault="00D5307F" w:rsidP="00C32EC9">
      <w:pPr>
        <w:pStyle w:val="odstavec"/>
        <w:numPr>
          <w:ilvl w:val="0"/>
          <w:numId w:val="24"/>
        </w:numPr>
        <w:rPr>
          <w:del w:id="481" w:author="287286" w:date="2013-10-30T09:10:00Z"/>
        </w:rPr>
      </w:pPr>
      <w:del w:id="482" w:author="287286" w:date="2013-10-30T09:10:00Z">
        <w:r w:rsidRPr="00713446">
          <w:delText xml:space="preserve">Po vyřazení </w:delText>
        </w:r>
        <w:r>
          <w:delText xml:space="preserve">Dodavatel </w:delText>
        </w:r>
        <w:r w:rsidRPr="00713446">
          <w:delText>záložní</w:delText>
        </w:r>
        <w:r>
          <w:delText>, respektive archivační</w:delText>
        </w:r>
        <w:r w:rsidRPr="00713446">
          <w:delText xml:space="preserve"> médium fyzicky zničí.</w:delText>
        </w:r>
      </w:del>
    </w:p>
    <w:p w14:paraId="3E63968E" w14:textId="77777777" w:rsidR="00EA1B38" w:rsidRDefault="00EA1B38" w:rsidP="00EA1B38">
      <w:pPr>
        <w:pStyle w:val="odstavec"/>
        <w:numPr>
          <w:ilvl w:val="0"/>
          <w:numId w:val="42"/>
        </w:numPr>
        <w:rPr>
          <w:ins w:id="483" w:author="287286" w:date="2013-10-30T09:10:00Z"/>
        </w:rPr>
      </w:pPr>
      <w:ins w:id="484" w:author="287286" w:date="2013-10-30T09:10:00Z">
        <w:r>
          <w:t>Dodavatelem budou vytvořeny postupy pro zálohování, archivaci a zničení dat.</w:t>
        </w:r>
      </w:ins>
    </w:p>
    <w:p w14:paraId="0D939876" w14:textId="77777777" w:rsidR="00EA1B38" w:rsidRPr="00503991" w:rsidRDefault="00EA1B38" w:rsidP="00EA1B38">
      <w:pPr>
        <w:pStyle w:val="Nadpis1"/>
        <w:ind w:left="851" w:hanging="851"/>
        <w:pPrChange w:id="485" w:author="287286" w:date="2013-10-30T09:10:00Z">
          <w:pPr>
            <w:pStyle w:val="Nadpis1"/>
          </w:pPr>
        </w:pPrChange>
      </w:pPr>
      <w:bookmarkStart w:id="486" w:name="_Toc370849142"/>
      <w:bookmarkStart w:id="487" w:name="_Toc370849149"/>
      <w:bookmarkStart w:id="488" w:name="_Toc356421255"/>
      <w:bookmarkStart w:id="489" w:name="_Toc358961837"/>
      <w:bookmarkStart w:id="490" w:name="_Toc370882154"/>
      <w:bookmarkStart w:id="491" w:name="_Toc356421261"/>
      <w:bookmarkStart w:id="492" w:name="_Toc358961841"/>
      <w:bookmarkStart w:id="493" w:name="_Toc370077544"/>
      <w:bookmarkEnd w:id="486"/>
      <w:bookmarkEnd w:id="487"/>
      <w:r w:rsidRPr="00503991">
        <w:lastRenderedPageBreak/>
        <w:t xml:space="preserve">Personální </w:t>
      </w:r>
      <w:r>
        <w:t xml:space="preserve">a organizační </w:t>
      </w:r>
      <w:r w:rsidRPr="00503991">
        <w:t>bezpečnost</w:t>
      </w:r>
      <w:bookmarkEnd w:id="488"/>
      <w:bookmarkEnd w:id="489"/>
      <w:bookmarkEnd w:id="490"/>
      <w:bookmarkEnd w:id="493"/>
    </w:p>
    <w:p w14:paraId="724C964B" w14:textId="77777777" w:rsidR="00EA1B38" w:rsidRDefault="00EA1B38" w:rsidP="00EA1B38">
      <w:pPr>
        <w:pStyle w:val="odstavec"/>
      </w:pPr>
      <w:r>
        <w:t xml:space="preserve">Bude zajištěna </w:t>
      </w:r>
      <w:r w:rsidRPr="00515A6C">
        <w:t>jas</w:t>
      </w:r>
      <w:r>
        <w:t>ná definice kompetencí, práv a </w:t>
      </w:r>
      <w:r w:rsidRPr="00515A6C">
        <w:t>odpovědností</w:t>
      </w:r>
      <w:r>
        <w:t xml:space="preserve"> jednotlivých rolí v systému na straně Zadavatele i Dodavatele. Obsazení všech rolí bude dokumentováno a udržováno aktuální.</w:t>
      </w:r>
    </w:p>
    <w:p w14:paraId="7F2EBA9F" w14:textId="77777777" w:rsidR="00EA1B38" w:rsidRPr="00E7401D" w:rsidRDefault="00EA1B38" w:rsidP="00EA1B38">
      <w:pPr>
        <w:pStyle w:val="odstavec"/>
      </w:pPr>
      <w:r w:rsidRPr="00E7401D">
        <w:t>Důležitým prvkem pro zajištění bezpečného provozu NIS IZS je dostatek kvalifikovaného a důvěryhodného personálu. Existují osoby, které budou mít fyzický přístup k zařízením NIS IZS, a osoby, které budou mít privilegovaný (ve smyslu vysokých oprávnění) logic</w:t>
      </w:r>
      <w:r>
        <w:t>ký přístup k zařízením NIS IZS.</w:t>
      </w:r>
    </w:p>
    <w:p w14:paraId="3EBA5DDF" w14:textId="77777777" w:rsidR="00EA1B38" w:rsidRPr="00E7401D" w:rsidRDefault="00EA1B38" w:rsidP="00EA1B38">
      <w:pPr>
        <w:pStyle w:val="odstavec"/>
      </w:pPr>
      <w:r w:rsidRPr="00E7401D">
        <w:t>Dodavatel si je vědom rizik spojených s fyzickým přístupem a logickým privilegovaným přístupem osob k zařízením NIS IZS a věnuje proto pozornost výběru osob na příslušné pozice. Nábor pracovníků se řídí interními pravidly Dodavatele. Na všech pozicích je požadován čistý trestní rejstřík a na výše uvedené pozice je požadována odpovídající kvalifikace, provádí se kontrola životopisu a zjišťují reference. S pracovníky je uzavírána dohoda o mlčenlivosti.</w:t>
      </w:r>
    </w:p>
    <w:p w14:paraId="0EB01473" w14:textId="77777777" w:rsidR="00EA1B38" w:rsidRDefault="00EA1B38" w:rsidP="00EA1B38">
      <w:pPr>
        <w:pStyle w:val="odstavec"/>
      </w:pPr>
      <w:r w:rsidRPr="00E7401D">
        <w:t>Pracovníci, kteří se budou podílet na zajištění provozu NIS IZS, mají odpovídající vzdělání a praxi. Dodavatel organizuje interní školení zaměstnanců v informační bezpečnosti a podle potřeby vysílá pracovníky na školení a kursy.</w:t>
      </w:r>
    </w:p>
    <w:p w14:paraId="140D2A7D" w14:textId="77777777" w:rsidR="00EA1B38" w:rsidRDefault="00EA1B38" w:rsidP="00EA1B38">
      <w:pPr>
        <w:pStyle w:val="odstavec"/>
      </w:pPr>
      <w:r w:rsidRPr="00E7401D">
        <w:t xml:space="preserve">Dodavatel zajistí obsazení </w:t>
      </w:r>
      <w:r>
        <w:t xml:space="preserve">rolí správců NIS (role viz část „I - Školení“) </w:t>
      </w:r>
      <w:r w:rsidRPr="00E7401D">
        <w:t xml:space="preserve">kvalifikovanými a důvěryhodnými osobami. </w:t>
      </w:r>
      <w:r>
        <w:t xml:space="preserve">Jde o osoby, které provádějí </w:t>
      </w:r>
      <w:r w:rsidRPr="00503991">
        <w:t xml:space="preserve">administraci, monitoring, </w:t>
      </w:r>
      <w:proofErr w:type="spellStart"/>
      <w:r w:rsidRPr="00503991">
        <w:t>dohledování</w:t>
      </w:r>
      <w:proofErr w:type="spellEnd"/>
      <w:r w:rsidRPr="00503991">
        <w:t xml:space="preserve"> a podporu 1. a 2. úrovně celého systému NIS</w:t>
      </w:r>
      <w:r>
        <w:t xml:space="preserve"> IZS.</w:t>
      </w:r>
    </w:p>
    <w:p w14:paraId="5823C56A" w14:textId="77777777" w:rsidR="00EA1B38" w:rsidRDefault="00EA1B38" w:rsidP="00EA1B38">
      <w:pPr>
        <w:pStyle w:val="Nadpis2"/>
      </w:pPr>
      <w:bookmarkStart w:id="494" w:name="_Toc370882155"/>
      <w:bookmarkStart w:id="495" w:name="_Toc370077545"/>
      <w:r>
        <w:t>Personální bezpečnost</w:t>
      </w:r>
      <w:bookmarkEnd w:id="494"/>
      <w:bookmarkEnd w:id="495"/>
    </w:p>
    <w:p w14:paraId="6F5962B3" w14:textId="77777777" w:rsidR="00EA1B38" w:rsidRPr="00C225C7" w:rsidRDefault="00EA1B38" w:rsidP="00EA1B38">
      <w:pPr>
        <w:pStyle w:val="odstavec"/>
      </w:pPr>
      <w:r>
        <w:t>V rámci personální bezpečnosti budou naplněny minimálně následující požadavky:</w:t>
      </w:r>
    </w:p>
    <w:p w14:paraId="532C5C25" w14:textId="77777777" w:rsidR="00EA1B38" w:rsidRDefault="00EA1B38" w:rsidP="00EA1B38">
      <w:pPr>
        <w:pStyle w:val="odstavec"/>
        <w:numPr>
          <w:ilvl w:val="0"/>
          <w:numId w:val="43"/>
        </w:numPr>
      </w:pPr>
      <w:r>
        <w:t>Pro správu systému bude vytvořen dedikovaný tým po celou dobu využití systému.</w:t>
      </w:r>
    </w:p>
    <w:p w14:paraId="67D7DFAA" w14:textId="77777777" w:rsidR="00EA1B38" w:rsidRDefault="00EA1B38" w:rsidP="00EA1B38">
      <w:pPr>
        <w:pStyle w:val="odstavec"/>
        <w:numPr>
          <w:ilvl w:val="0"/>
          <w:numId w:val="43"/>
        </w:numPr>
      </w:pPr>
      <w:r>
        <w:t>Bude připraveno úvodní školení pro pracovníky pracující s informacemi a daty NIS IZS.</w:t>
      </w:r>
    </w:p>
    <w:p w14:paraId="5FAC6FFF" w14:textId="77777777" w:rsidR="00EA1B38" w:rsidRPr="00B83BF1" w:rsidRDefault="00EA1B38" w:rsidP="00EA1B38">
      <w:pPr>
        <w:pStyle w:val="odstavec"/>
        <w:numPr>
          <w:ilvl w:val="0"/>
          <w:numId w:val="43"/>
        </w:numPr>
      </w:pPr>
      <w:r w:rsidRPr="00B83BF1">
        <w:t>Budou stanoveny postihy, které hrozí zaměstnancům při zanedbání bezpečnostních požadavků.</w:t>
      </w:r>
    </w:p>
    <w:p w14:paraId="75517169" w14:textId="476DD6AF" w:rsidR="00EA1B38" w:rsidRPr="00B83BF1" w:rsidRDefault="00EA1B38" w:rsidP="00EA1B38">
      <w:pPr>
        <w:pStyle w:val="odstavec"/>
        <w:numPr>
          <w:ilvl w:val="0"/>
          <w:numId w:val="43"/>
        </w:numPr>
      </w:pPr>
      <w:r w:rsidRPr="00B83BF1">
        <w:t xml:space="preserve">Všechny osoby se vztahem k NIS IZS </w:t>
      </w:r>
      <w:del w:id="496" w:author="287286" w:date="2013-10-30T09:10:00Z">
        <w:r w:rsidR="00D5307F">
          <w:delText>podepsali a budou podepisovat</w:delText>
        </w:r>
      </w:del>
      <w:ins w:id="497" w:author="287286" w:date="2013-10-30T09:10:00Z">
        <w:r>
          <w:t>musí podepsat</w:t>
        </w:r>
      </w:ins>
      <w:r>
        <w:t xml:space="preserve"> </w:t>
      </w:r>
      <w:r w:rsidRPr="00B83BF1">
        <w:t>závazek o zachování mlčenlivosti</w:t>
      </w:r>
      <w:ins w:id="498" w:author="287286" w:date="2013-10-30T09:10:00Z">
        <w:r>
          <w:t>, pokud pro ně požadavek mlčelivosti nevyplývá přímo ze zákona nebo z pracovně právního vztahu</w:t>
        </w:r>
      </w:ins>
      <w:r w:rsidRPr="00B83BF1">
        <w:t>.</w:t>
      </w:r>
    </w:p>
    <w:p w14:paraId="5078B8F0" w14:textId="77777777" w:rsidR="00EA1B38" w:rsidRDefault="00EA1B38" w:rsidP="00EA1B38">
      <w:pPr>
        <w:pStyle w:val="odstavec"/>
        <w:numPr>
          <w:ilvl w:val="0"/>
          <w:numId w:val="43"/>
        </w:numPr>
      </w:pPr>
      <w:r>
        <w:t>Bude stanovena strategie bezpečnostního vzdělávání a školení pro práci s NIS IZS (pro pracovníky Dodavatele i Zadavatele).</w:t>
      </w:r>
    </w:p>
    <w:p w14:paraId="425BA954" w14:textId="77777777" w:rsidR="00EA1B38" w:rsidRDefault="00EA1B38" w:rsidP="00EA1B38">
      <w:pPr>
        <w:pStyle w:val="odstavec"/>
        <w:numPr>
          <w:ilvl w:val="0"/>
          <w:numId w:val="43"/>
        </w:numPr>
      </w:pPr>
      <w:r>
        <w:t>Bude provedeno školení všech pracovníků pro práci s NIS IZS, které bude přizpůsobeno roli, odpovědnostem a schopnostem dotyčné osoby.</w:t>
      </w:r>
    </w:p>
    <w:p w14:paraId="517BC2B2" w14:textId="77777777" w:rsidR="00EA1B38" w:rsidRDefault="00EA1B38" w:rsidP="00EA1B38">
      <w:pPr>
        <w:pStyle w:val="odstavec"/>
        <w:numPr>
          <w:ilvl w:val="0"/>
          <w:numId w:val="43"/>
        </w:numPr>
      </w:pPr>
      <w:r>
        <w:t>Je vytvořena a udržována evidence zaměstnanců, kteří se zúčastnili školení pro práci s NIS IZS.</w:t>
      </w:r>
    </w:p>
    <w:p w14:paraId="13E915F0" w14:textId="77777777" w:rsidR="00EA1B38" w:rsidRDefault="00EA1B38" w:rsidP="00EA1B38">
      <w:pPr>
        <w:pStyle w:val="Nadpis2"/>
      </w:pPr>
      <w:bookmarkStart w:id="499" w:name="_Toc370882156"/>
      <w:bookmarkStart w:id="500" w:name="_Toc370077546"/>
      <w:r>
        <w:lastRenderedPageBreak/>
        <w:t>Organizace bezpečnosti</w:t>
      </w:r>
      <w:bookmarkEnd w:id="499"/>
      <w:bookmarkEnd w:id="500"/>
    </w:p>
    <w:p w14:paraId="6FFB418C" w14:textId="77777777" w:rsidR="00EA1B38" w:rsidRPr="00B716FD" w:rsidRDefault="00EA1B38" w:rsidP="00EA1B38">
      <w:pPr>
        <w:pStyle w:val="odstavec"/>
      </w:pPr>
      <w:r>
        <w:t>Bezpečnost NIS IZS bude organizačně řízena ze strany Dodavatel tak, aby byla vždy a za všech okolností zajištěna požadovaná úroveň bezpečnosti systému. Budou naplněny minimálně následující požadavky:</w:t>
      </w:r>
    </w:p>
    <w:p w14:paraId="150E7BE4" w14:textId="77777777" w:rsidR="00EA1B38" w:rsidRDefault="00EA1B38" w:rsidP="00EA1B38">
      <w:pPr>
        <w:pStyle w:val="odstavec"/>
        <w:numPr>
          <w:ilvl w:val="0"/>
          <w:numId w:val="44"/>
        </w:numPr>
      </w:pPr>
      <w:r>
        <w:t>Za bezpečnostní činnosti v rámci NIS IZS budou stanoveny konkrétní role a odpovědnosti</w:t>
      </w:r>
    </w:p>
    <w:p w14:paraId="67B3A02F" w14:textId="77777777" w:rsidR="00EA1B38" w:rsidRDefault="00EA1B38" w:rsidP="00EA1B38">
      <w:pPr>
        <w:pStyle w:val="odstavec"/>
        <w:numPr>
          <w:ilvl w:val="0"/>
          <w:numId w:val="44"/>
        </w:numPr>
      </w:pPr>
      <w:r>
        <w:t>Budou určeni pracovníci odpovědní za přezkoumání/audit stavu bezpečnosti NIS IZS.</w:t>
      </w:r>
    </w:p>
    <w:p w14:paraId="5BD1CA72" w14:textId="77777777" w:rsidR="00D5307F" w:rsidRDefault="00D5307F" w:rsidP="00C32EC9">
      <w:pPr>
        <w:pStyle w:val="odstavec"/>
        <w:numPr>
          <w:ilvl w:val="0"/>
          <w:numId w:val="44"/>
        </w:numPr>
        <w:rPr>
          <w:del w:id="501" w:author="287286" w:date="2013-10-30T09:10:00Z"/>
        </w:rPr>
      </w:pPr>
      <w:bookmarkStart w:id="502" w:name="_Toc370882157"/>
      <w:del w:id="503" w:author="287286" w:date="2013-10-30T09:10:00Z">
        <w:r>
          <w:delText>Stav bezpečnosti NIS ZIS bude kontrolován nezávislou třetí stranou.</w:delText>
        </w:r>
      </w:del>
    </w:p>
    <w:p w14:paraId="71151A6A" w14:textId="77777777" w:rsidR="00EA1B38" w:rsidRDefault="00EA1B38" w:rsidP="00EA1B38">
      <w:pPr>
        <w:pStyle w:val="Nadpis2"/>
      </w:pPr>
      <w:bookmarkStart w:id="504" w:name="_Toc370077547"/>
      <w:r>
        <w:t>Řízení bezpečnostních incidentů</w:t>
      </w:r>
      <w:bookmarkEnd w:id="502"/>
      <w:bookmarkEnd w:id="504"/>
    </w:p>
    <w:p w14:paraId="51A35190" w14:textId="77777777" w:rsidR="00EA1B38" w:rsidRPr="007F48CB" w:rsidRDefault="00EA1B38" w:rsidP="00EA1B38">
      <w:pPr>
        <w:pStyle w:val="odstavec"/>
      </w:pPr>
      <w:r>
        <w:t>Budou ustaveny postupy pro řízení bezpečnostních incidentů, které budou naplňovat minimálně následující požadavky:</w:t>
      </w:r>
    </w:p>
    <w:p w14:paraId="017CE14D" w14:textId="77777777" w:rsidR="00EA1B38" w:rsidRDefault="00EA1B38" w:rsidP="00EA1B38">
      <w:pPr>
        <w:pStyle w:val="odstavec"/>
        <w:numPr>
          <w:ilvl w:val="0"/>
          <w:numId w:val="45"/>
        </w:numPr>
      </w:pPr>
      <w:r>
        <w:t>Budou vytvořeny a zavedeny postupy pro řízení bezpečnostních incidentů, včetně schéma pro hlášení incidentů a podezření.</w:t>
      </w:r>
    </w:p>
    <w:p w14:paraId="2EDBEE3D" w14:textId="77777777" w:rsidR="00EA1B38" w:rsidRDefault="00EA1B38" w:rsidP="00EA1B38">
      <w:pPr>
        <w:pStyle w:val="odstavec"/>
        <w:numPr>
          <w:ilvl w:val="0"/>
          <w:numId w:val="45"/>
        </w:numPr>
      </w:pPr>
      <w:r>
        <w:t>Budou vypracovány pracovní postupy pro řešení incidentů.</w:t>
      </w:r>
    </w:p>
    <w:p w14:paraId="464F5488" w14:textId="77777777" w:rsidR="00EA1B38" w:rsidRDefault="00EA1B38" w:rsidP="00EA1B38">
      <w:pPr>
        <w:pStyle w:val="odstavec"/>
        <w:numPr>
          <w:ilvl w:val="0"/>
          <w:numId w:val="45"/>
        </w:numPr>
      </w:pPr>
      <w:r>
        <w:t>Incidenty budou hlášeny schváleným způsobem.</w:t>
      </w:r>
    </w:p>
    <w:p w14:paraId="6C6AB77D" w14:textId="77777777" w:rsidR="00EA1B38" w:rsidRDefault="00EA1B38" w:rsidP="00EA1B38">
      <w:pPr>
        <w:pStyle w:val="odstavec"/>
        <w:numPr>
          <w:ilvl w:val="0"/>
          <w:numId w:val="45"/>
        </w:numPr>
      </w:pPr>
      <w:r>
        <w:t>Bezpečnostní incidenty budou zaznamenány v souladu se zavedenými postupy pro hlášení incidentů.</w:t>
      </w:r>
    </w:p>
    <w:p w14:paraId="550E22E8" w14:textId="77777777" w:rsidR="00EA1B38" w:rsidRDefault="00EA1B38" w:rsidP="00EA1B38">
      <w:pPr>
        <w:pStyle w:val="odstavec"/>
        <w:numPr>
          <w:ilvl w:val="0"/>
          <w:numId w:val="45"/>
        </w:numPr>
      </w:pPr>
      <w:r>
        <w:t>Všechny slabiny bezpečnosti budou bez prodlení ohlašovány.</w:t>
      </w:r>
    </w:p>
    <w:p w14:paraId="1A5DF8B9" w14:textId="77777777" w:rsidR="00EA1B38" w:rsidRDefault="00EA1B38" w:rsidP="00EA1B38">
      <w:pPr>
        <w:pStyle w:val="odstavec"/>
        <w:numPr>
          <w:ilvl w:val="0"/>
          <w:numId w:val="45"/>
        </w:numPr>
      </w:pPr>
      <w:r>
        <w:t>Pracovníci NIS IZS nebudou sami odstraňovat vzniklé problémy, pokud k tomu nebudou odpovědnou osobou přímo vyzváni.</w:t>
      </w:r>
    </w:p>
    <w:p w14:paraId="221B8DE7" w14:textId="77777777" w:rsidR="00EA1B38" w:rsidRDefault="00EA1B38" w:rsidP="00EA1B38">
      <w:pPr>
        <w:pStyle w:val="odstavec"/>
        <w:numPr>
          <w:ilvl w:val="0"/>
          <w:numId w:val="45"/>
        </w:numPr>
      </w:pPr>
      <w:r>
        <w:t>Budou zavedeny mechanismy a nástroje pro analýzu incidentu.</w:t>
      </w:r>
    </w:p>
    <w:p w14:paraId="161F8F58" w14:textId="77777777" w:rsidR="00EA1B38" w:rsidRDefault="00EA1B38" w:rsidP="00EA1B38">
      <w:pPr>
        <w:pStyle w:val="odstavec"/>
        <w:numPr>
          <w:ilvl w:val="0"/>
          <w:numId w:val="45"/>
        </w:numPr>
      </w:pPr>
      <w:r>
        <w:t>Budou shromažďovány důkazy na podporu kroků proti osobám či organizacím.</w:t>
      </w:r>
    </w:p>
    <w:p w14:paraId="53CACDD4" w14:textId="77777777" w:rsidR="00EA1B38" w:rsidRDefault="00EA1B38" w:rsidP="00EA1B38">
      <w:pPr>
        <w:pStyle w:val="odstavec"/>
        <w:numPr>
          <w:ilvl w:val="0"/>
          <w:numId w:val="45"/>
        </w:numPr>
      </w:pPr>
      <w:r>
        <w:t>Budou vyšetřovány všechny podezřelé incidenty a zjištěné pokusy o narušení bezpečnosti.</w:t>
      </w:r>
    </w:p>
    <w:p w14:paraId="264713F6" w14:textId="5D7AEF5F" w:rsidR="00EA1B38" w:rsidRPr="00A53773" w:rsidRDefault="00EA1B38" w:rsidP="00EA1B38">
      <w:pPr>
        <w:pStyle w:val="odstavec"/>
        <w:numPr>
          <w:ilvl w:val="0"/>
          <w:numId w:val="45"/>
        </w:numPr>
      </w:pPr>
      <w:r w:rsidRPr="00A53773">
        <w:t>Vyšetřování bude prováděno odpovědnými pracovníky Dodavatele</w:t>
      </w:r>
      <w:ins w:id="505" w:author="287286" w:date="2013-10-30T09:10:00Z">
        <w:r>
          <w:t xml:space="preserve"> v rozsahu je</w:t>
        </w:r>
      </w:ins>
      <w:ins w:id="506" w:author="287286" w:date="2013-10-30T09:32:00Z">
        <w:r w:rsidR="00C0470D">
          <w:t>ho</w:t>
        </w:r>
      </w:ins>
      <w:ins w:id="507" w:author="287286" w:date="2013-10-30T09:10:00Z">
        <w:r>
          <w:t xml:space="preserve"> kompetenc</w:t>
        </w:r>
      </w:ins>
      <w:ins w:id="508" w:author="287286" w:date="2013-10-30T09:32:00Z">
        <w:r w:rsidR="00C0470D">
          <w:t>e</w:t>
        </w:r>
      </w:ins>
      <w:ins w:id="509" w:author="287286" w:date="2013-10-30T09:10:00Z">
        <w:r>
          <w:t>. Zadavatel poskytne při vyšetřování bezpečnostních incidentů požadovanou součinnost</w:t>
        </w:r>
      </w:ins>
      <w:r w:rsidRPr="00A53773">
        <w:t>.</w:t>
      </w:r>
    </w:p>
    <w:p w14:paraId="0FD584F5" w14:textId="77777777" w:rsidR="00EA1B38" w:rsidRDefault="00EA1B38" w:rsidP="00EA1B38">
      <w:pPr>
        <w:pStyle w:val="odstavec"/>
        <w:numPr>
          <w:ilvl w:val="0"/>
          <w:numId w:val="45"/>
        </w:numPr>
      </w:pPr>
      <w:r>
        <w:t>Po skončení vyšetřování bude vypracovávána zpráva pro vedení Zadavatele i Dodavatele, která bude popisovat příčiny, škody a provedené nápravné činnosti.</w:t>
      </w:r>
    </w:p>
    <w:p w14:paraId="0D5A7483" w14:textId="77777777" w:rsidR="00EA1B38" w:rsidRDefault="00EA1B38" w:rsidP="00EA1B38">
      <w:pPr>
        <w:pStyle w:val="Nadpis1"/>
        <w:ind w:left="851" w:hanging="851"/>
        <w:pPrChange w:id="510" w:author="287286" w:date="2013-10-30T09:10:00Z">
          <w:pPr>
            <w:pStyle w:val="Nadpis1"/>
          </w:pPr>
        </w:pPrChange>
      </w:pPr>
      <w:bookmarkStart w:id="511" w:name="_Toc370882158"/>
      <w:bookmarkStart w:id="512" w:name="_Toc370077548"/>
      <w:r w:rsidRPr="00503991">
        <w:lastRenderedPageBreak/>
        <w:t>Testování bezpečnosti NIS IZS</w:t>
      </w:r>
      <w:bookmarkEnd w:id="491"/>
      <w:bookmarkEnd w:id="492"/>
      <w:bookmarkEnd w:id="511"/>
      <w:bookmarkEnd w:id="512"/>
    </w:p>
    <w:p w14:paraId="62348055" w14:textId="77777777" w:rsidR="00EA1B38" w:rsidRPr="0076318B" w:rsidRDefault="00EA1B38" w:rsidP="00EA1B38">
      <w:pPr>
        <w:pStyle w:val="odstavec"/>
      </w:pPr>
      <w:r>
        <w:t>Před zahájením provozu a následně pravidelně v průběhu používání NIS IZS budou prováděny sady bezpečnostních testů, které jsou v základu specifikovány v následujících kapitolách. Pro provádění testů budou stanoveny a naplněny následující požadavky:</w:t>
      </w:r>
    </w:p>
    <w:p w14:paraId="132C264E" w14:textId="77777777" w:rsidR="00EA1B38" w:rsidRDefault="00EA1B38" w:rsidP="00EA1B38">
      <w:pPr>
        <w:pStyle w:val="odstavec"/>
        <w:numPr>
          <w:ilvl w:val="0"/>
          <w:numId w:val="46"/>
        </w:numPr>
      </w:pPr>
      <w:r>
        <w:t xml:space="preserve">Budou vytvořeny plány bezpečnostního testování před a po uvedení NIS IZS </w:t>
      </w:r>
      <w:proofErr w:type="gramStart"/>
      <w:r>
        <w:t>do</w:t>
      </w:r>
      <w:proofErr w:type="gramEnd"/>
      <w:r>
        <w:t xml:space="preserve"> provozu.</w:t>
      </w:r>
    </w:p>
    <w:p w14:paraId="1FC6479E" w14:textId="77777777" w:rsidR="00EA1B38" w:rsidRDefault="00EA1B38" w:rsidP="00EA1B38">
      <w:pPr>
        <w:pStyle w:val="odstavec"/>
        <w:numPr>
          <w:ilvl w:val="0"/>
          <w:numId w:val="46"/>
        </w:numPr>
      </w:pPr>
      <w:r>
        <w:t>Pro testování bezpečnosti NIS IZS jsou vytvořena akceptační kritéria.</w:t>
      </w:r>
    </w:p>
    <w:p w14:paraId="14B6449A" w14:textId="77777777" w:rsidR="00EA1B38" w:rsidRDefault="00EA1B38" w:rsidP="00EA1B38">
      <w:pPr>
        <w:pStyle w:val="odstavec"/>
        <w:numPr>
          <w:ilvl w:val="0"/>
          <w:numId w:val="46"/>
        </w:numPr>
      </w:pPr>
      <w:r>
        <w:t>Budou stanoveny výkonnostní a kapacitní požadavky na bezpečnost systému.</w:t>
      </w:r>
    </w:p>
    <w:p w14:paraId="2F72975F" w14:textId="77777777" w:rsidR="00EA1B38" w:rsidRDefault="00EA1B38" w:rsidP="00EA1B38">
      <w:pPr>
        <w:pStyle w:val="odstavec"/>
        <w:numPr>
          <w:ilvl w:val="0"/>
          <w:numId w:val="46"/>
        </w:numPr>
      </w:pPr>
      <w:r>
        <w:t>Testy budou zahrnovat testování bezpečnostních funkcí.</w:t>
      </w:r>
    </w:p>
    <w:p w14:paraId="5A25DFAB" w14:textId="77777777" w:rsidR="00EA1B38" w:rsidRDefault="00EA1B38" w:rsidP="00EA1B38">
      <w:pPr>
        <w:pStyle w:val="odstavec"/>
        <w:numPr>
          <w:ilvl w:val="0"/>
          <w:numId w:val="46"/>
        </w:numPr>
      </w:pPr>
      <w:r>
        <w:t>Budou stanoveny testy, data potřebná pro testy a odhadnuty výsledky testů.</w:t>
      </w:r>
    </w:p>
    <w:p w14:paraId="7A0279E3" w14:textId="77777777" w:rsidR="00EA1B38" w:rsidRDefault="00EA1B38" w:rsidP="00EA1B38">
      <w:pPr>
        <w:pStyle w:val="odstavec"/>
        <w:numPr>
          <w:ilvl w:val="0"/>
          <w:numId w:val="46"/>
        </w:numPr>
      </w:pPr>
      <w:r>
        <w:t>Závěry testů budou rozděleny podle závažnosti.</w:t>
      </w:r>
    </w:p>
    <w:p w14:paraId="4C0AE057" w14:textId="77777777" w:rsidR="00EA1B38" w:rsidRDefault="00EA1B38" w:rsidP="00EA1B38">
      <w:pPr>
        <w:pStyle w:val="odstavec"/>
        <w:numPr>
          <w:ilvl w:val="0"/>
          <w:numId w:val="46"/>
        </w:numPr>
      </w:pPr>
      <w:r>
        <w:t>Testování bude prováděno podle sady standardních bezpečnostních testů.</w:t>
      </w:r>
    </w:p>
    <w:p w14:paraId="584D5294" w14:textId="77777777" w:rsidR="00EA1B38" w:rsidRDefault="00EA1B38" w:rsidP="00EA1B38">
      <w:pPr>
        <w:pStyle w:val="odstavec"/>
        <w:numPr>
          <w:ilvl w:val="0"/>
          <w:numId w:val="46"/>
        </w:numPr>
      </w:pPr>
      <w:r>
        <w:t>Testy budou sestaveny mj. na základě znalosti slabin systému.</w:t>
      </w:r>
    </w:p>
    <w:p w14:paraId="2965E3F7" w14:textId="77777777" w:rsidR="00EA1B38" w:rsidRDefault="00EA1B38" w:rsidP="00EA1B38">
      <w:pPr>
        <w:pStyle w:val="odstavec"/>
        <w:numPr>
          <w:ilvl w:val="0"/>
          <w:numId w:val="46"/>
        </w:numPr>
      </w:pPr>
      <w:r>
        <w:t>Bezpečnostní testy budou kontrolovat prosazení bezpečnostních požadavků podle akceptačních kritérií.</w:t>
      </w:r>
    </w:p>
    <w:p w14:paraId="44E7394C" w14:textId="77777777" w:rsidR="00EA1B38" w:rsidRDefault="00EA1B38" w:rsidP="00EA1B38">
      <w:pPr>
        <w:pStyle w:val="odstavec"/>
        <w:numPr>
          <w:ilvl w:val="0"/>
          <w:numId w:val="46"/>
        </w:numPr>
      </w:pPr>
      <w:r>
        <w:t>Bude prováděna kontinuální kontrola, zda jsou v systému aktivovány bezpečnostní funkce stanovené systémovou bezpečnostní politikou NIS IZS.</w:t>
      </w:r>
    </w:p>
    <w:p w14:paraId="758DE5C8" w14:textId="77777777" w:rsidR="00EA1B38" w:rsidRPr="00204650" w:rsidRDefault="00EA1B38" w:rsidP="00EA1B38">
      <w:pPr>
        <w:pStyle w:val="odstavec"/>
        <w:numPr>
          <w:ilvl w:val="0"/>
          <w:numId w:val="46"/>
        </w:numPr>
      </w:pPr>
      <w:r>
        <w:t>Bezpečnostní testy budou prováděny i po celou dobu vývoje systému.</w:t>
      </w:r>
    </w:p>
    <w:p w14:paraId="5FB52D4E" w14:textId="77777777" w:rsidR="00EA1B38" w:rsidRPr="00503991" w:rsidRDefault="00EA1B38" w:rsidP="00EA1B38">
      <w:pPr>
        <w:pStyle w:val="Nadpis2"/>
      </w:pPr>
      <w:bookmarkStart w:id="513" w:name="_Toc356421262"/>
      <w:bookmarkStart w:id="514" w:name="_Toc370882159"/>
      <w:bookmarkStart w:id="515" w:name="_Toc370077549"/>
      <w:r w:rsidRPr="00503991">
        <w:t>Testování bezpečnosti aplikací</w:t>
      </w:r>
      <w:bookmarkEnd w:id="513"/>
      <w:bookmarkEnd w:id="514"/>
      <w:bookmarkEnd w:id="515"/>
    </w:p>
    <w:p w14:paraId="4497E8B8" w14:textId="77777777" w:rsidR="00EA1B38" w:rsidRPr="00503991" w:rsidRDefault="00EA1B38" w:rsidP="00EA1B38">
      <w:pPr>
        <w:pStyle w:val="odstavec"/>
      </w:pPr>
      <w:r w:rsidRPr="00503991">
        <w:t xml:space="preserve">Preventivním prostředkem pro zajištění bezpečnosti aplikací vyvíjených vlastními silami Dodavatele bude statické testování kódu. Vyvíjené programy </w:t>
      </w:r>
      <w:r>
        <w:t xml:space="preserve">i programy přebírané z externích zdrojů ve zdrojovém tvaru </w:t>
      </w:r>
      <w:r w:rsidRPr="00503991">
        <w:t>budou testovány analyzátory zdrojových programů s cílem odhalit případné zranitelnosti v programech a odstranit je před nasazením aplikací do provozu. Týká se aplikací:</w:t>
      </w:r>
    </w:p>
    <w:p w14:paraId="12C7BD74" w14:textId="77777777" w:rsidR="00EA1B38" w:rsidRPr="00503991" w:rsidRDefault="00EA1B38" w:rsidP="00EA1B38">
      <w:pPr>
        <w:pStyle w:val="odstavec"/>
        <w:numPr>
          <w:ilvl w:val="0"/>
          <w:numId w:val="25"/>
        </w:numPr>
      </w:pPr>
      <w:r w:rsidRPr="00503991">
        <w:t>Aplikace NSPTV.</w:t>
      </w:r>
    </w:p>
    <w:p w14:paraId="13BBC01E" w14:textId="77777777" w:rsidR="00EA1B38" w:rsidRPr="00503991" w:rsidRDefault="00EA1B38" w:rsidP="00EA1B38">
      <w:pPr>
        <w:pStyle w:val="odstavec"/>
        <w:numPr>
          <w:ilvl w:val="0"/>
          <w:numId w:val="25"/>
        </w:numPr>
      </w:pPr>
      <w:r w:rsidRPr="00503991">
        <w:t>Aplikace TEL (telefonie).</w:t>
      </w:r>
    </w:p>
    <w:p w14:paraId="24C6027C" w14:textId="77777777" w:rsidR="00EA1B38" w:rsidRPr="00503991" w:rsidRDefault="00EA1B38" w:rsidP="00EA1B38">
      <w:pPr>
        <w:pStyle w:val="odstavec"/>
        <w:numPr>
          <w:ilvl w:val="0"/>
          <w:numId w:val="25"/>
        </w:numPr>
      </w:pPr>
      <w:r w:rsidRPr="00503991">
        <w:t>Aplikace REC (nahrávání).</w:t>
      </w:r>
    </w:p>
    <w:p w14:paraId="5B5A22BE" w14:textId="77777777" w:rsidR="00EA1B38" w:rsidRPr="00503991" w:rsidRDefault="00EA1B38" w:rsidP="00EA1B38">
      <w:pPr>
        <w:pStyle w:val="odstavec"/>
        <w:numPr>
          <w:ilvl w:val="0"/>
          <w:numId w:val="25"/>
        </w:numPr>
      </w:pPr>
      <w:r w:rsidRPr="00503991">
        <w:t xml:space="preserve">Centrální </w:t>
      </w:r>
      <w:r>
        <w:t>integrační platforma</w:t>
      </w:r>
      <w:r w:rsidRPr="00503991">
        <w:t>.</w:t>
      </w:r>
    </w:p>
    <w:p w14:paraId="2BF3A8BE" w14:textId="77777777" w:rsidR="00EA1B38" w:rsidRPr="00503991" w:rsidRDefault="00EA1B38" w:rsidP="00EA1B38">
      <w:pPr>
        <w:pStyle w:val="odstavec"/>
        <w:numPr>
          <w:ilvl w:val="0"/>
          <w:numId w:val="25"/>
        </w:numPr>
      </w:pPr>
      <w:r w:rsidRPr="00503991">
        <w:t xml:space="preserve">Krajské </w:t>
      </w:r>
      <w:r>
        <w:t>integrační platformy</w:t>
      </w:r>
      <w:r w:rsidRPr="00503991">
        <w:t>.</w:t>
      </w:r>
    </w:p>
    <w:p w14:paraId="3D9D5312" w14:textId="77777777" w:rsidR="00EA1B38" w:rsidRPr="00503991" w:rsidRDefault="00EA1B38" w:rsidP="00EA1B38">
      <w:pPr>
        <w:pStyle w:val="odstavec"/>
        <w:numPr>
          <w:ilvl w:val="0"/>
          <w:numId w:val="25"/>
        </w:numPr>
      </w:pPr>
      <w:r w:rsidRPr="00503991">
        <w:t>Centrální GIS.</w:t>
      </w:r>
    </w:p>
    <w:p w14:paraId="5788AF68" w14:textId="77777777" w:rsidR="00EA1B38" w:rsidRPr="00503991" w:rsidRDefault="00EA1B38" w:rsidP="00EA1B38">
      <w:pPr>
        <w:pStyle w:val="odstavec"/>
        <w:numPr>
          <w:ilvl w:val="0"/>
          <w:numId w:val="25"/>
        </w:numPr>
      </w:pPr>
      <w:r w:rsidRPr="00503991">
        <w:t>Krajské GIS.</w:t>
      </w:r>
    </w:p>
    <w:p w14:paraId="31BE08C4" w14:textId="77777777" w:rsidR="00EA1B38" w:rsidRPr="00503991" w:rsidRDefault="00EA1B38" w:rsidP="00EA1B38">
      <w:pPr>
        <w:pStyle w:val="odstavec"/>
      </w:pPr>
      <w:r w:rsidRPr="00503991">
        <w:t xml:space="preserve">Statické testování aplikací bude </w:t>
      </w:r>
      <w:r w:rsidRPr="00713446">
        <w:t>doplněno</w:t>
      </w:r>
      <w:r w:rsidRPr="00503991">
        <w:t xml:space="preserve"> dynamickým testováním, které bude primárně orientováno na odolnost vůči chybám ve vstupních datech. Speciálně bude provedeno testování aplikací v následujících situacích</w:t>
      </w:r>
      <w:r>
        <w:t>.</w:t>
      </w:r>
    </w:p>
    <w:p w14:paraId="626314D4" w14:textId="77777777"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lastRenderedPageBreak/>
        <w:t>Chybějící geografická data. Aplikace je nebude mít z nějakého důvodu dostupná.</w:t>
      </w:r>
    </w:p>
    <w:p w14:paraId="0E22E9C0" w14:textId="77777777"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>Chyba v geografických datech. Špatný formát dat, neúplná data, pozměněná data.</w:t>
      </w:r>
    </w:p>
    <w:p w14:paraId="6C6E3154" w14:textId="77777777"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>Chyba v datech posílaných z příjmu tísňového volání v DC na krajská operační střediska. Špatný formát dat, neúplná data.</w:t>
      </w:r>
    </w:p>
    <w:p w14:paraId="5A6767C3" w14:textId="77777777"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 xml:space="preserve">Chyba v datech posílaných z krajských operačních středisek na </w:t>
      </w:r>
      <w:r>
        <w:t>integrační platformu</w:t>
      </w:r>
      <w:r w:rsidRPr="00503991">
        <w:t>.</w:t>
      </w:r>
    </w:p>
    <w:p w14:paraId="4C04949B" w14:textId="77777777"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 xml:space="preserve">Logicky nekonzistentní data posílaná přes </w:t>
      </w:r>
      <w:r>
        <w:t>integrační platformu</w:t>
      </w:r>
      <w:r w:rsidRPr="00503991">
        <w:t>.</w:t>
      </w:r>
    </w:p>
    <w:p w14:paraId="66C5E64F" w14:textId="77777777"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>Chybějící lokalizační údaje o přijatém tísňovém volání.</w:t>
      </w:r>
    </w:p>
    <w:p w14:paraId="51214309" w14:textId="77777777"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>Chyba v lokalizačních údajích o přijatém tísňovém volání. Pozměněná data, např. nesmyslné souřadnice.</w:t>
      </w:r>
    </w:p>
    <w:p w14:paraId="04157E0D" w14:textId="77777777"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>Nedostupné úložiště pro ukládání záznamů o přijatých tísňových voláních.</w:t>
      </w:r>
    </w:p>
    <w:p w14:paraId="47915AAA" w14:textId="77777777"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>Nedostupné údaje o dopravní situaci.</w:t>
      </w:r>
    </w:p>
    <w:p w14:paraId="2E501076" w14:textId="77777777"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>Chyba v datech o dopravní situaci.</w:t>
      </w:r>
    </w:p>
    <w:p w14:paraId="50945D80" w14:textId="77777777"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>Nedostupné údaje o meteorologické situaci.</w:t>
      </w:r>
    </w:p>
    <w:p w14:paraId="66D3E126" w14:textId="77777777"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>Chyba v datech o meteorologické situaci.</w:t>
      </w:r>
    </w:p>
    <w:p w14:paraId="69714CFD" w14:textId="77777777" w:rsidR="00EA1B38" w:rsidRPr="00713446" w:rsidRDefault="00EA1B38" w:rsidP="00EA1B38">
      <w:pPr>
        <w:pStyle w:val="odstavec"/>
      </w:pPr>
      <w:r>
        <w:t>Dodavatel provede s</w:t>
      </w:r>
      <w:r w:rsidRPr="00713446">
        <w:t xml:space="preserve">tatické i dynamické testování před nasazením aplikací do provozu. </w:t>
      </w:r>
      <w:r>
        <w:t xml:space="preserve">Dynamické testování provede na produkčním prostředí (ale </w:t>
      </w:r>
      <w:r w:rsidRPr="00713446">
        <w:t>před nasazením aplikací do provozu</w:t>
      </w:r>
      <w:r>
        <w:t>).</w:t>
      </w:r>
    </w:p>
    <w:p w14:paraId="3AA36C1D" w14:textId="77777777" w:rsidR="00EA1B38" w:rsidRPr="00713446" w:rsidRDefault="00EA1B38" w:rsidP="00EA1B38">
      <w:pPr>
        <w:pStyle w:val="odstavec"/>
      </w:pPr>
      <w:r w:rsidRPr="00713446">
        <w:t>Po nasazení do provozu provede</w:t>
      </w:r>
      <w:r>
        <w:t xml:space="preserve"> Dodavatel</w:t>
      </w:r>
      <w:r w:rsidRPr="00713446">
        <w:t xml:space="preserve"> statick</w:t>
      </w:r>
      <w:r>
        <w:t>ou</w:t>
      </w:r>
      <w:r w:rsidRPr="00713446">
        <w:t xml:space="preserve"> analýz</w:t>
      </w:r>
      <w:r>
        <w:t>u</w:t>
      </w:r>
      <w:r w:rsidRPr="00713446">
        <w:t xml:space="preserve"> příslušné části zdrojového kódu po větších změnách v některé aplikaci a při stejné příležitosti provede relevantní dynamické testy. </w:t>
      </w:r>
    </w:p>
    <w:p w14:paraId="2A776516" w14:textId="77777777" w:rsidR="00EA1B38" w:rsidRPr="00503991" w:rsidRDefault="00EA1B38" w:rsidP="00EA1B38">
      <w:pPr>
        <w:pStyle w:val="odstavec"/>
      </w:pPr>
      <w:r w:rsidRPr="00713446">
        <w:t>Po nasazení do provozu bud</w:t>
      </w:r>
      <w:r>
        <w:t xml:space="preserve">e Dodavatel </w:t>
      </w:r>
      <w:r w:rsidRPr="00713446">
        <w:t>provádět dynamické testy pouze v testo</w:t>
      </w:r>
      <w:r>
        <w:t>vacím nebo vývojovém prostředí.</w:t>
      </w:r>
    </w:p>
    <w:p w14:paraId="416DBA95" w14:textId="77777777" w:rsidR="00EA1B38" w:rsidRPr="00503991" w:rsidRDefault="00EA1B38" w:rsidP="00EA1B38">
      <w:pPr>
        <w:pStyle w:val="Nadpis2"/>
      </w:pPr>
      <w:bookmarkStart w:id="516" w:name="_Toc356421263"/>
      <w:bookmarkStart w:id="517" w:name="_Toc370882160"/>
      <w:bookmarkStart w:id="518" w:name="_Toc370077550"/>
      <w:r w:rsidRPr="00503991">
        <w:t>Testování bezpečnosti infrastruktury</w:t>
      </w:r>
      <w:bookmarkEnd w:id="516"/>
      <w:bookmarkEnd w:id="517"/>
      <w:bookmarkEnd w:id="518"/>
    </w:p>
    <w:p w14:paraId="299BCBCF" w14:textId="77777777" w:rsidR="00EA1B38" w:rsidRPr="00503991" w:rsidRDefault="00EA1B38" w:rsidP="00EA1B38">
      <w:pPr>
        <w:pStyle w:val="odstavec"/>
      </w:pPr>
      <w:r w:rsidRPr="00DC2D88">
        <w:rPr>
          <w:b/>
        </w:rPr>
        <w:t>Před nasazením NIS IZS do provozu</w:t>
      </w:r>
      <w:r w:rsidRPr="00503991">
        <w:t xml:space="preserve"> </w:t>
      </w:r>
      <w:r w:rsidRPr="00713446">
        <w:t>Dodavatel</w:t>
      </w:r>
      <w:r w:rsidRPr="00503991">
        <w:t xml:space="preserve"> provede bezpečnostní testy infrastruktury NIS IZS</w:t>
      </w:r>
      <w:r>
        <w:t xml:space="preserve"> na produkčním prostředí.</w:t>
      </w:r>
    </w:p>
    <w:p w14:paraId="58E68A55" w14:textId="77777777" w:rsidR="00EA1B38" w:rsidRPr="00503991" w:rsidRDefault="00EA1B38" w:rsidP="00EA1B38">
      <w:pPr>
        <w:pStyle w:val="odstavec"/>
        <w:numPr>
          <w:ilvl w:val="0"/>
          <w:numId w:val="27"/>
        </w:numPr>
      </w:pPr>
      <w:r w:rsidRPr="00713446">
        <w:t>Testy</w:t>
      </w:r>
      <w:r w:rsidRPr="00503991">
        <w:t xml:space="preserve"> filtrace provoz</w:t>
      </w:r>
      <w:r>
        <w:t>u v operačních střediscích</w:t>
      </w:r>
      <w:r w:rsidRPr="00503991">
        <w:t xml:space="preserve">. </w:t>
      </w:r>
    </w:p>
    <w:p w14:paraId="1F55B952" w14:textId="77777777"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 xml:space="preserve">Test: z VPN </w:t>
      </w:r>
      <w:proofErr w:type="spellStart"/>
      <w:r>
        <w:t>HZS_data</w:t>
      </w:r>
      <w:proofErr w:type="spellEnd"/>
      <w:r>
        <w:t xml:space="preserve"> zkusit navázat spojení s centrálním NIS IPL protokolem telnet</w:t>
      </w:r>
      <w:r w:rsidRPr="00503991">
        <w:t>.</w:t>
      </w:r>
    </w:p>
    <w:p w14:paraId="36B33B7B" w14:textId="77777777" w:rsidR="00EA1B38" w:rsidRDefault="00EA1B38" w:rsidP="00EA1B38">
      <w:pPr>
        <w:pStyle w:val="odstavec"/>
        <w:ind w:left="1701"/>
      </w:pPr>
      <w:r>
        <w:t>Očekávaný výsledek: spojení je zablokováno a v bezpečnostním monitoringu se objeví záznam o odmítnutí spojení.</w:t>
      </w:r>
    </w:p>
    <w:p w14:paraId="14FDBC79" w14:textId="77777777"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 xml:space="preserve">Test: z VPN </w:t>
      </w:r>
      <w:proofErr w:type="spellStart"/>
      <w:r>
        <w:t>HZS_data</w:t>
      </w:r>
      <w:proofErr w:type="spellEnd"/>
      <w:r>
        <w:t xml:space="preserve"> zkusit navázat spojení na nějakou adresu ve VPN </w:t>
      </w:r>
      <w:proofErr w:type="spellStart"/>
      <w:r>
        <w:t>PCR_protokolem</w:t>
      </w:r>
      <w:proofErr w:type="spellEnd"/>
      <w:r>
        <w:t xml:space="preserve"> HTTP</w:t>
      </w:r>
      <w:r w:rsidRPr="00503991">
        <w:t>.</w:t>
      </w:r>
    </w:p>
    <w:p w14:paraId="653418D0" w14:textId="77777777" w:rsidR="00EA1B38" w:rsidRPr="00503991" w:rsidRDefault="00EA1B38" w:rsidP="00EA1B38">
      <w:pPr>
        <w:pStyle w:val="odstavec"/>
        <w:ind w:left="1701"/>
      </w:pPr>
      <w:r>
        <w:t>Očekávaný výsledek: spojení je zablokováno a v bezpečnostním monitoringu se objeví záznam o odmítnutí spojení.</w:t>
      </w:r>
    </w:p>
    <w:p w14:paraId="1AA8DFDF" w14:textId="77777777"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>Test: z VPN_HZS poslat</w:t>
      </w:r>
      <w:r w:rsidRPr="00503991">
        <w:t xml:space="preserve"> ICMP</w:t>
      </w:r>
      <w:r>
        <w:t xml:space="preserve">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stamp</w:t>
      </w:r>
      <w:proofErr w:type="spellEnd"/>
      <w:r>
        <w:t xml:space="preserve"> na adresu v téže VPN v jiném kraji</w:t>
      </w:r>
      <w:r w:rsidRPr="00503991">
        <w:t>.</w:t>
      </w:r>
    </w:p>
    <w:p w14:paraId="5BA12E99" w14:textId="77777777" w:rsidR="00EA1B38" w:rsidRDefault="00EA1B38" w:rsidP="00EA1B38">
      <w:pPr>
        <w:pStyle w:val="odstavec"/>
        <w:ind w:left="1701"/>
      </w:pPr>
      <w:r>
        <w:lastRenderedPageBreak/>
        <w:t>Očekávaný výsledek: spojení je zablokováno a v bezpečnostním monitoringu se objeví záznam o odmítnutí spojení.</w:t>
      </w:r>
    </w:p>
    <w:p w14:paraId="51859373" w14:textId="77777777"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>Test:</w:t>
      </w:r>
      <w:r w:rsidRPr="00503991">
        <w:t xml:space="preserve"> </w:t>
      </w:r>
      <w:r>
        <w:t xml:space="preserve">z VPN_HZS </w:t>
      </w:r>
      <w:r w:rsidRPr="00503991">
        <w:t xml:space="preserve">poslat pakety s nastavenými IP </w:t>
      </w:r>
      <w:proofErr w:type="spellStart"/>
      <w:r w:rsidRPr="005D39A7">
        <w:t>options</w:t>
      </w:r>
      <w:proofErr w:type="spellEnd"/>
      <w:r w:rsidRPr="005D39A7">
        <w:t xml:space="preserve"> </w:t>
      </w:r>
      <w:r>
        <w:t>na adresu v téže VPN v jiném kraji</w:t>
      </w:r>
      <w:r w:rsidRPr="00503991">
        <w:t>.</w:t>
      </w:r>
    </w:p>
    <w:p w14:paraId="0C7683E3" w14:textId="77777777" w:rsidR="00EA1B38" w:rsidRDefault="00EA1B38" w:rsidP="00EA1B38">
      <w:pPr>
        <w:pStyle w:val="odstavec"/>
        <w:ind w:left="1701"/>
      </w:pPr>
      <w:r>
        <w:t>Očekávaný výsledek: spojení je zablokováno a v bezpečnostním monitoringu se objeví záznam o odmítnutí spojení.</w:t>
      </w:r>
    </w:p>
    <w:p w14:paraId="39AE5E87" w14:textId="77777777"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 xml:space="preserve">Test: z VPN_HZS </w:t>
      </w:r>
      <w:r w:rsidRPr="00503991">
        <w:t>poslat pakety s</w:t>
      </w:r>
      <w:r>
        <w:t>e</w:t>
      </w:r>
      <w:r w:rsidRPr="00503991">
        <w:t>  zdrojovými IP adresami</w:t>
      </w:r>
      <w:r>
        <w:t xml:space="preserve"> z VPN_PCR do VPN_PCR</w:t>
      </w:r>
      <w:r w:rsidRPr="00503991">
        <w:t>.</w:t>
      </w:r>
    </w:p>
    <w:p w14:paraId="716D2A52" w14:textId="77777777" w:rsidR="00EA1B38" w:rsidRDefault="00EA1B38" w:rsidP="00EA1B38">
      <w:pPr>
        <w:pStyle w:val="odstavec"/>
        <w:ind w:left="1701"/>
      </w:pPr>
      <w:r>
        <w:t>Očekávaný výsledek: spojení je zablokováno a v bezpečnostním monitoringu se objeví záznam o odmítnutí spojení.</w:t>
      </w:r>
    </w:p>
    <w:p w14:paraId="03FD7E5C" w14:textId="77777777"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>Test:</w:t>
      </w:r>
      <w:r w:rsidRPr="00503991">
        <w:t xml:space="preserve"> </w:t>
      </w:r>
      <w:r>
        <w:t xml:space="preserve">z VPN_HZS </w:t>
      </w:r>
      <w:r w:rsidRPr="00503991">
        <w:t xml:space="preserve">poslat pakety s nastaveným </w:t>
      </w:r>
      <w:r w:rsidRPr="00503991">
        <w:rPr>
          <w:lang w:val="en-US"/>
        </w:rPr>
        <w:t>source routing</w:t>
      </w:r>
      <w:r>
        <w:rPr>
          <w:lang w:val="en-US"/>
        </w:rPr>
        <w:t xml:space="preserve"> </w:t>
      </w:r>
      <w:r>
        <w:t>na adresu v téže VPN v jiném kraji</w:t>
      </w:r>
      <w:r w:rsidRPr="00503991">
        <w:t>.</w:t>
      </w:r>
    </w:p>
    <w:p w14:paraId="2EE5388F" w14:textId="77777777" w:rsidR="00EA1B38" w:rsidRDefault="00EA1B38" w:rsidP="00EA1B38">
      <w:pPr>
        <w:pStyle w:val="odstavec"/>
        <w:ind w:left="1701"/>
      </w:pPr>
      <w:r>
        <w:t>Očekávaný výsledek: spojení je zablokováno a v bezpečnostním monitoringu se objeví záznam o odmítnutí spojení.</w:t>
      </w:r>
    </w:p>
    <w:p w14:paraId="2AB79513" w14:textId="77777777"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>Test:</w:t>
      </w:r>
      <w:r w:rsidRPr="00503991">
        <w:t xml:space="preserve"> </w:t>
      </w:r>
      <w:r>
        <w:t xml:space="preserve">z VPN_HZS </w:t>
      </w:r>
      <w:r w:rsidRPr="00503991">
        <w:t xml:space="preserve">poslat </w:t>
      </w:r>
      <w:proofErr w:type="spellStart"/>
      <w:r w:rsidRPr="00B90DA6">
        <w:t>broadcast</w:t>
      </w:r>
      <w:proofErr w:type="spellEnd"/>
      <w:r w:rsidRPr="00503991">
        <w:t xml:space="preserve"> pakety, ve kterých je cílovou IP sítí (</w:t>
      </w:r>
      <w:proofErr w:type="spellStart"/>
      <w:r w:rsidRPr="00B90DA6">
        <w:t>subnet</w:t>
      </w:r>
      <w:proofErr w:type="spellEnd"/>
      <w:r w:rsidRPr="00503991">
        <w:t xml:space="preserve">) </w:t>
      </w:r>
      <w:r>
        <w:t xml:space="preserve">stejná </w:t>
      </w:r>
      <w:r w:rsidRPr="00503991">
        <w:t>VPN.</w:t>
      </w:r>
    </w:p>
    <w:p w14:paraId="5FDECC8C" w14:textId="77777777" w:rsidR="00EA1B38" w:rsidRDefault="00EA1B38" w:rsidP="00EA1B38">
      <w:pPr>
        <w:pStyle w:val="odstavec"/>
        <w:ind w:left="1701"/>
      </w:pPr>
      <w:r>
        <w:t>Očekávaný výsledek: spojení je zablokováno a v bezpečnostním monitoringu se objeví záznam o odmítnutí spojení.</w:t>
      </w:r>
    </w:p>
    <w:p w14:paraId="0159FE1D" w14:textId="77777777"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>Test:</w:t>
      </w:r>
      <w:r w:rsidRPr="00503991">
        <w:t xml:space="preserve"> </w:t>
      </w:r>
      <w:r>
        <w:t xml:space="preserve">na operačním středisku HZS zablokovat přístup z i do VPN </w:t>
      </w:r>
      <w:proofErr w:type="spellStart"/>
      <w:r>
        <w:t>PCR_data</w:t>
      </w:r>
      <w:proofErr w:type="spellEnd"/>
      <w:r>
        <w:t xml:space="preserve"> a vyzkoušet komunikaci s PČR přes integrační platformu, standardně jde o povolený provoz</w:t>
      </w:r>
      <w:r w:rsidRPr="00503991">
        <w:t>.</w:t>
      </w:r>
      <w:r>
        <w:t xml:space="preserve"> Po testu přístup opět odblokovat.</w:t>
      </w:r>
    </w:p>
    <w:p w14:paraId="74765D8C" w14:textId="77777777" w:rsidR="00EA1B38" w:rsidRDefault="00EA1B38" w:rsidP="00EA1B38">
      <w:pPr>
        <w:pStyle w:val="odstavec"/>
        <w:ind w:left="1701"/>
      </w:pPr>
      <w:r>
        <w:t>Očekávaný výsledek: spojení je zablokováno a v bezpečnostním monitoringu se objeví záznam o odmítnutí spojení.</w:t>
      </w:r>
    </w:p>
    <w:p w14:paraId="7BEFBAD8" w14:textId="77777777" w:rsidR="00EA1B38" w:rsidRPr="00503991" w:rsidRDefault="00EA1B38" w:rsidP="00EA1B38">
      <w:pPr>
        <w:pStyle w:val="odstavec"/>
        <w:numPr>
          <w:ilvl w:val="0"/>
          <w:numId w:val="27"/>
        </w:numPr>
      </w:pPr>
      <w:r w:rsidRPr="00503991">
        <w:t xml:space="preserve">Testy ochrany CE </w:t>
      </w:r>
      <w:r>
        <w:t>směrovačů v operačních střediscích</w:t>
      </w:r>
      <w:r w:rsidRPr="00503991">
        <w:t xml:space="preserve">. </w:t>
      </w:r>
    </w:p>
    <w:p w14:paraId="36DFE6EE" w14:textId="77777777"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>Test: zadat při přihlašování k CE směrovači nesprávné heslo o jednu vícekrát, než je povolený počet neúspěšných pokusů, potom zadat správné heslo, cílem je v</w:t>
      </w:r>
      <w:r w:rsidRPr="00503991">
        <w:t xml:space="preserve">yzkoušet zamykání účtů po neúspěšných pokusech o přístup k CE </w:t>
      </w:r>
      <w:r>
        <w:t>směrovači</w:t>
      </w:r>
      <w:r w:rsidRPr="00503991">
        <w:t>.</w:t>
      </w:r>
    </w:p>
    <w:p w14:paraId="46AB190B" w14:textId="77777777" w:rsidR="00EA1B38" w:rsidRDefault="00EA1B38" w:rsidP="00EA1B38">
      <w:pPr>
        <w:pStyle w:val="odstavec"/>
        <w:ind w:left="1701"/>
      </w:pPr>
      <w:r>
        <w:t xml:space="preserve">Očekávaný výsledek: CE směrovač připojení odmítne i při zadání správného hesla a v logu </w:t>
      </w:r>
      <w:proofErr w:type="spellStart"/>
      <w:r>
        <w:t>routeru</w:t>
      </w:r>
      <w:proofErr w:type="spellEnd"/>
      <w:r>
        <w:t xml:space="preserve"> se objeví záznam o odmítnutí.</w:t>
      </w:r>
    </w:p>
    <w:p w14:paraId="2CEC9A02" w14:textId="77777777"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 xml:space="preserve">Test: zadat při přihlašování k CE směrovači </w:t>
      </w:r>
      <w:r w:rsidRPr="00503991">
        <w:t>nějak</w:t>
      </w:r>
      <w:r>
        <w:t>é</w:t>
      </w:r>
      <w:r w:rsidRPr="00503991">
        <w:t xml:space="preserve"> standardní předdefinovan</w:t>
      </w:r>
      <w:r>
        <w:t>é</w:t>
      </w:r>
      <w:r w:rsidRPr="00503991">
        <w:t xml:space="preserve"> </w:t>
      </w:r>
      <w:r>
        <w:t>jméno</w:t>
      </w:r>
      <w:r w:rsidRPr="00503991">
        <w:t>.</w:t>
      </w:r>
    </w:p>
    <w:p w14:paraId="0BDCFE7E" w14:textId="77777777" w:rsidR="00EA1B38" w:rsidRDefault="00EA1B38" w:rsidP="00EA1B38">
      <w:pPr>
        <w:pStyle w:val="odstavec"/>
        <w:ind w:left="1701"/>
      </w:pPr>
      <w:r>
        <w:t>Očekávaný výsledek: CE směrovači připojení odmítne a v bezpečnostním monitoringu se objeví záznam o odmítnutí.</w:t>
      </w:r>
    </w:p>
    <w:p w14:paraId="381BF15B" w14:textId="77777777"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 xml:space="preserve">Test: zadat při přihlašování k CE směrovači </w:t>
      </w:r>
      <w:r w:rsidRPr="00503991">
        <w:t>nějak</w:t>
      </w:r>
      <w:r>
        <w:t>é</w:t>
      </w:r>
      <w:r w:rsidRPr="00503991">
        <w:t xml:space="preserve"> </w:t>
      </w:r>
      <w:r>
        <w:t>jméno, které není mezi jmény s povoleným přístupem</w:t>
      </w:r>
      <w:r w:rsidRPr="00503991">
        <w:t>.</w:t>
      </w:r>
    </w:p>
    <w:p w14:paraId="2306F1C6" w14:textId="77777777" w:rsidR="00EA1B38" w:rsidRDefault="00EA1B38" w:rsidP="00EA1B38">
      <w:pPr>
        <w:pStyle w:val="odstavec"/>
        <w:ind w:left="1701"/>
      </w:pPr>
      <w:r>
        <w:t>Očekávaný výsledek: CE směrovač připojení odmítne a v bezpečnostním monitoringu se objeví záznam o odmítnutí.</w:t>
      </w:r>
    </w:p>
    <w:p w14:paraId="5C75F7DE" w14:textId="77777777"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lastRenderedPageBreak/>
        <w:t xml:space="preserve">Test: zablokovat přístup CE směrovače k AAA serveru a zadat při přihlašování k CE směrovači </w:t>
      </w:r>
      <w:r w:rsidRPr="00503991">
        <w:t>lokální úč</w:t>
      </w:r>
      <w:r>
        <w:t>e</w:t>
      </w:r>
      <w:r w:rsidRPr="00503991">
        <w:t>t</w:t>
      </w:r>
      <w:r>
        <w:t xml:space="preserve"> a správné heslo a potom nelokální účet a správné heslo.</w:t>
      </w:r>
    </w:p>
    <w:p w14:paraId="34B2EFAB" w14:textId="77777777" w:rsidR="00EA1B38" w:rsidRPr="00503991" w:rsidRDefault="00EA1B38" w:rsidP="00EA1B38">
      <w:pPr>
        <w:pStyle w:val="odstavec"/>
        <w:ind w:left="1701"/>
      </w:pPr>
      <w:r>
        <w:t xml:space="preserve">Očekávaný výsledek: CE směrovač připojení </w:t>
      </w:r>
      <w:r w:rsidRPr="00503991">
        <w:t>pro lokální úč</w:t>
      </w:r>
      <w:r>
        <w:t>e</w:t>
      </w:r>
      <w:r w:rsidRPr="00503991">
        <w:t>t</w:t>
      </w:r>
      <w:r>
        <w:t xml:space="preserve"> akceptuje a pro nelokální odmítne a odmítnutí zaznamená v bezpečnostním monitoringu</w:t>
      </w:r>
      <w:r w:rsidRPr="00503991">
        <w:t>.</w:t>
      </w:r>
    </w:p>
    <w:p w14:paraId="4FA13BCD" w14:textId="77777777"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>Test:</w:t>
      </w:r>
      <w:r w:rsidRPr="00503991">
        <w:t xml:space="preserve"> </w:t>
      </w:r>
      <w:r>
        <w:t xml:space="preserve">přihlásit se k CE směrovači s použitím platného jména a hesla a počkat na </w:t>
      </w:r>
      <w:r w:rsidRPr="00503991">
        <w:t>automatické odhlášení</w:t>
      </w:r>
      <w:r>
        <w:t>.</w:t>
      </w:r>
    </w:p>
    <w:p w14:paraId="778008A7" w14:textId="77777777" w:rsidR="00EA1B38" w:rsidRPr="00503991" w:rsidRDefault="00EA1B38" w:rsidP="00EA1B38">
      <w:pPr>
        <w:pStyle w:val="odstavec"/>
        <w:ind w:left="1701"/>
      </w:pPr>
      <w:r>
        <w:t>Očekávaný výsledek: uživatel je automaticky odhlášen</w:t>
      </w:r>
      <w:r w:rsidRPr="00503991">
        <w:t>.</w:t>
      </w:r>
    </w:p>
    <w:p w14:paraId="05D8DF10" w14:textId="77777777"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 xml:space="preserve">Test: pokusit se </w:t>
      </w:r>
      <w:r w:rsidRPr="00503991">
        <w:t xml:space="preserve">k CE </w:t>
      </w:r>
      <w:r>
        <w:t xml:space="preserve">směrovači přihlásit </w:t>
      </w:r>
      <w:r w:rsidRPr="00503991">
        <w:t>s použitím protokol</w:t>
      </w:r>
      <w:r>
        <w:t>u</w:t>
      </w:r>
      <w:r w:rsidRPr="00503991">
        <w:t xml:space="preserve"> telnet.</w:t>
      </w:r>
    </w:p>
    <w:p w14:paraId="6BF22DF8" w14:textId="77777777" w:rsidR="00EA1B38" w:rsidRDefault="00EA1B38" w:rsidP="00EA1B38">
      <w:pPr>
        <w:pStyle w:val="odstavec"/>
        <w:ind w:left="1701"/>
      </w:pPr>
      <w:r>
        <w:t>Očekávaný výsledek: CE směrovač nereaguje, neobjeví se výzva k zadání jména a hesla</w:t>
      </w:r>
      <w:r w:rsidRPr="00503991">
        <w:t>.</w:t>
      </w:r>
    </w:p>
    <w:p w14:paraId="44DA7609" w14:textId="77777777"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 xml:space="preserve">Test: pokusit se </w:t>
      </w:r>
      <w:r w:rsidRPr="00503991">
        <w:t xml:space="preserve">k CE </w:t>
      </w:r>
      <w:r>
        <w:t>směrovači přihlásit z počítače, jehož IP adresa není mezi povolenými</w:t>
      </w:r>
      <w:r w:rsidRPr="00503991">
        <w:t>.</w:t>
      </w:r>
    </w:p>
    <w:p w14:paraId="0BEF0353" w14:textId="77777777" w:rsidR="00EA1B38" w:rsidRPr="00503991" w:rsidRDefault="00EA1B38" w:rsidP="00EA1B38">
      <w:pPr>
        <w:pStyle w:val="odstavec"/>
        <w:ind w:left="1701"/>
      </w:pPr>
      <w:r>
        <w:t>Očekávaný výsledek: CE směrovač nereaguje, neobjeví se výzva k zadání jména a hesla</w:t>
      </w:r>
      <w:r w:rsidRPr="00503991">
        <w:t>.</w:t>
      </w:r>
    </w:p>
    <w:p w14:paraId="6B5F48A3" w14:textId="77777777"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>Test:</w:t>
      </w:r>
      <w:r w:rsidRPr="00503991">
        <w:t xml:space="preserve"> </w:t>
      </w:r>
      <w:r>
        <w:t xml:space="preserve">provést </w:t>
      </w:r>
      <w:r w:rsidRPr="00503991">
        <w:t xml:space="preserve">skenování portů proti CE </w:t>
      </w:r>
      <w:r>
        <w:t>směrovači,</w:t>
      </w:r>
      <w:r w:rsidRPr="00503991">
        <w:t xml:space="preserve"> </w:t>
      </w:r>
      <w:r>
        <w:t>z</w:t>
      </w:r>
      <w:r w:rsidRPr="00503991">
        <w:t xml:space="preserve">jistit dostupné síťové služby. </w:t>
      </w:r>
    </w:p>
    <w:p w14:paraId="41728BFA" w14:textId="77777777" w:rsidR="00EA1B38" w:rsidRPr="00503991" w:rsidRDefault="00EA1B38" w:rsidP="00EA1B38">
      <w:pPr>
        <w:pStyle w:val="odstavec"/>
        <w:ind w:left="1701"/>
      </w:pPr>
      <w:r>
        <w:t>Očekávaný výsledek: Podaří se zjistit pouze čísla portů</w:t>
      </w:r>
      <w:r w:rsidRPr="00503991">
        <w:t>.</w:t>
      </w:r>
    </w:p>
    <w:p w14:paraId="6270CBE9" w14:textId="77777777" w:rsidR="00EA1B38" w:rsidRDefault="00EA1B38" w:rsidP="00EA1B38">
      <w:pPr>
        <w:pStyle w:val="odstavec"/>
        <w:numPr>
          <w:ilvl w:val="0"/>
          <w:numId w:val="6"/>
        </w:numPr>
      </w:pPr>
      <w:r>
        <w:t>Test:</w:t>
      </w:r>
      <w:r w:rsidRPr="00503991">
        <w:t xml:space="preserve"> </w:t>
      </w:r>
      <w:r>
        <w:t xml:space="preserve">pokusit se o </w:t>
      </w:r>
      <w:r w:rsidRPr="00503991">
        <w:t xml:space="preserve">SNMP přístup k CE </w:t>
      </w:r>
      <w:r>
        <w:t>směrovači z počítače, jehož IP adresa není mezi povolenými</w:t>
      </w:r>
      <w:r w:rsidRPr="00503991">
        <w:t>.</w:t>
      </w:r>
    </w:p>
    <w:p w14:paraId="1C4B9E89" w14:textId="77777777" w:rsidR="00EA1B38" w:rsidRPr="00503991" w:rsidRDefault="00EA1B38" w:rsidP="00EA1B38">
      <w:pPr>
        <w:pStyle w:val="odstavec"/>
        <w:ind w:left="1571"/>
      </w:pPr>
      <w:r>
        <w:t>Očekávaný výsledek: CE směrovač nereaguje, není možné získat žádné informace</w:t>
      </w:r>
      <w:r w:rsidRPr="00503991">
        <w:t>.</w:t>
      </w:r>
    </w:p>
    <w:p w14:paraId="1C0DAF09" w14:textId="77777777" w:rsidR="00EA1B38" w:rsidRDefault="00EA1B38" w:rsidP="00EA1B38">
      <w:pPr>
        <w:pStyle w:val="odstavec"/>
        <w:numPr>
          <w:ilvl w:val="0"/>
          <w:numId w:val="6"/>
        </w:numPr>
      </w:pPr>
      <w:r>
        <w:t>Test:</w:t>
      </w:r>
      <w:r w:rsidRPr="00503991">
        <w:t xml:space="preserve"> </w:t>
      </w:r>
      <w:r>
        <w:t xml:space="preserve">pokusit se o </w:t>
      </w:r>
      <w:r w:rsidRPr="00503991">
        <w:t xml:space="preserve">SNMP přístup k CE </w:t>
      </w:r>
      <w:r>
        <w:t xml:space="preserve">směrovači </w:t>
      </w:r>
      <w:r w:rsidRPr="00503991">
        <w:t xml:space="preserve">s použitím standardních implicitních </w:t>
      </w:r>
      <w:r w:rsidRPr="00503991">
        <w:rPr>
          <w:lang w:val="en-US"/>
        </w:rPr>
        <w:t>community strings</w:t>
      </w:r>
      <w:r w:rsidRPr="00503991">
        <w:t>.</w:t>
      </w:r>
    </w:p>
    <w:p w14:paraId="5400A7C3" w14:textId="77777777" w:rsidR="00EA1B38" w:rsidRPr="00503991" w:rsidRDefault="00EA1B38" w:rsidP="00EA1B38">
      <w:pPr>
        <w:pStyle w:val="odstavec"/>
        <w:ind w:left="1571"/>
      </w:pPr>
      <w:r>
        <w:t>Očekávaný výsledek: CE směrovač nereaguje, není možné získat žádné informace</w:t>
      </w:r>
      <w:r w:rsidRPr="00503991">
        <w:t>.</w:t>
      </w:r>
    </w:p>
    <w:p w14:paraId="3830C639" w14:textId="77777777" w:rsidR="00EA1B38" w:rsidRDefault="00EA1B38" w:rsidP="00EA1B38">
      <w:pPr>
        <w:pStyle w:val="odstavec"/>
        <w:numPr>
          <w:ilvl w:val="0"/>
          <w:numId w:val="6"/>
        </w:numPr>
      </w:pPr>
      <w:r>
        <w:t>Test: provést</w:t>
      </w:r>
      <w:r w:rsidRPr="00503991">
        <w:t xml:space="preserve"> základní útoky proti operačnímu systému CE </w:t>
      </w:r>
      <w:r>
        <w:t>směrovači s využitím útoků předdefinovaných v použitém nástroji, lze použít freeware nástroje (</w:t>
      </w:r>
      <w:proofErr w:type="spellStart"/>
      <w:r>
        <w:t>Nexpose</w:t>
      </w:r>
      <w:proofErr w:type="spellEnd"/>
      <w:r>
        <w:t xml:space="preserve"> </w:t>
      </w:r>
      <w:proofErr w:type="spellStart"/>
      <w:r>
        <w:t>Community</w:t>
      </w:r>
      <w:proofErr w:type="spellEnd"/>
      <w:r>
        <w:t xml:space="preserve"> </w:t>
      </w:r>
      <w:proofErr w:type="spellStart"/>
      <w:r>
        <w:t>edition</w:t>
      </w:r>
      <w:proofErr w:type="spellEnd"/>
      <w:r>
        <w:t xml:space="preserve">, </w:t>
      </w:r>
      <w:proofErr w:type="spellStart"/>
      <w:r>
        <w:t>Nessus</w:t>
      </w:r>
      <w:proofErr w:type="spellEnd"/>
      <w:r>
        <w:t xml:space="preserve">, </w:t>
      </w:r>
      <w:proofErr w:type="spellStart"/>
      <w:r>
        <w:t>OpenVAS</w:t>
      </w:r>
      <w:proofErr w:type="spellEnd"/>
      <w:r>
        <w:t>)</w:t>
      </w:r>
      <w:r w:rsidRPr="00503991">
        <w:t>.</w:t>
      </w:r>
    </w:p>
    <w:p w14:paraId="42313F24" w14:textId="77777777" w:rsidR="00EA1B38" w:rsidRPr="00503991" w:rsidRDefault="00EA1B38" w:rsidP="00EA1B38">
      <w:pPr>
        <w:pStyle w:val="odstavec"/>
        <w:ind w:left="1571"/>
      </w:pPr>
      <w:r>
        <w:t>Očekávaný výsledek: není nalezena žádná závažná zranitelnost</w:t>
      </w:r>
      <w:r w:rsidRPr="00503991">
        <w:t>.</w:t>
      </w:r>
    </w:p>
    <w:p w14:paraId="76501806" w14:textId="77777777" w:rsidR="00EA1B38" w:rsidRDefault="00EA1B38" w:rsidP="00EA1B38">
      <w:pPr>
        <w:pStyle w:val="odstavec"/>
        <w:numPr>
          <w:ilvl w:val="0"/>
          <w:numId w:val="6"/>
        </w:numPr>
      </w:pPr>
      <w:r>
        <w:t>Test:</w:t>
      </w:r>
      <w:r w:rsidRPr="00503991">
        <w:t xml:space="preserve"> </w:t>
      </w:r>
      <w:r>
        <w:t xml:space="preserve">provést </w:t>
      </w:r>
      <w:r w:rsidRPr="00503991">
        <w:t xml:space="preserve">DOS útok proti CE </w:t>
      </w:r>
      <w:r>
        <w:t>směrovači a v době útoku se k němu přihlásit přes správcovské rozhraní</w:t>
      </w:r>
      <w:r w:rsidRPr="00503991">
        <w:t>.</w:t>
      </w:r>
    </w:p>
    <w:p w14:paraId="79B6971C" w14:textId="77777777" w:rsidR="00EA1B38" w:rsidRPr="00503991" w:rsidRDefault="00EA1B38" w:rsidP="00EA1B38">
      <w:pPr>
        <w:pStyle w:val="odstavec"/>
        <w:ind w:left="1571"/>
      </w:pPr>
      <w:r>
        <w:t>Očekávaný výsledek: k CE směrovač je možné se přihlásit i během útoku</w:t>
      </w:r>
      <w:r w:rsidRPr="00503991">
        <w:t>.</w:t>
      </w:r>
    </w:p>
    <w:p w14:paraId="6CD013F7" w14:textId="77777777" w:rsidR="00EA1B38" w:rsidRPr="00503991" w:rsidRDefault="00EA1B38" w:rsidP="00EA1B38">
      <w:pPr>
        <w:pStyle w:val="odstavec"/>
        <w:numPr>
          <w:ilvl w:val="0"/>
          <w:numId w:val="27"/>
        </w:numPr>
      </w:pPr>
      <w:r w:rsidRPr="00503991">
        <w:t>Testy připojení neschváleného zařízení.</w:t>
      </w:r>
    </w:p>
    <w:p w14:paraId="059AE23F" w14:textId="77777777"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 xml:space="preserve">Test: </w:t>
      </w:r>
      <w:r w:rsidRPr="00503991">
        <w:t xml:space="preserve">připojit </w:t>
      </w:r>
      <w:r>
        <w:t xml:space="preserve">notebook </w:t>
      </w:r>
      <w:r w:rsidRPr="00503991">
        <w:t>k neaktivnímu portu síťového prvku</w:t>
      </w:r>
      <w:r>
        <w:t xml:space="preserve"> a zkusit kontaktovat centrální nebo krajský NIS</w:t>
      </w:r>
      <w:r w:rsidRPr="00503991">
        <w:t>.</w:t>
      </w:r>
    </w:p>
    <w:p w14:paraId="21E63393" w14:textId="77777777" w:rsidR="00EA1B38" w:rsidRDefault="00EA1B38" w:rsidP="00EA1B38">
      <w:pPr>
        <w:pStyle w:val="odstavec"/>
        <w:ind w:left="1701"/>
      </w:pPr>
      <w:r>
        <w:t>Očekávaný výsledek: spojení s NIS se nenaváže.</w:t>
      </w:r>
    </w:p>
    <w:p w14:paraId="17555A15" w14:textId="77777777"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lastRenderedPageBreak/>
        <w:t>Test: připojit notebook k </w:t>
      </w:r>
      <w:r w:rsidRPr="00503991">
        <w:t>aktivnímu portu síťového prvku</w:t>
      </w:r>
      <w:r>
        <w:t xml:space="preserve"> (odpojit nějakou pracovní stanici) a zkusit http na centrální nebo krajský NIS, cílem je</w:t>
      </w:r>
      <w:r w:rsidRPr="00503991">
        <w:t xml:space="preserve"> </w:t>
      </w:r>
      <w:r>
        <w:t>p</w:t>
      </w:r>
      <w:r w:rsidRPr="00503991">
        <w:t>okusit se obejít autentizaci zařízení připojených k aktivním síťovým prvkům.</w:t>
      </w:r>
    </w:p>
    <w:p w14:paraId="406D9CA3" w14:textId="77777777" w:rsidR="00EA1B38" w:rsidRDefault="00EA1B38" w:rsidP="00EA1B38">
      <w:pPr>
        <w:pStyle w:val="odstavec"/>
        <w:ind w:left="1701"/>
      </w:pPr>
      <w:r>
        <w:t>Očekávaný výsledek: spojení s NIS se nenaváže a v bezpečnostním monitoringu se objeví záznam o pokusu.</w:t>
      </w:r>
    </w:p>
    <w:p w14:paraId="481EFE38" w14:textId="77777777"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>Test: připojit notebook k </w:t>
      </w:r>
      <w:r w:rsidRPr="00503991">
        <w:t>aktivnímu portu síťového prvku</w:t>
      </w:r>
      <w:r>
        <w:t xml:space="preserve"> (odpojit nějakou pracovní stanici) a počkat, cílem je</w:t>
      </w:r>
      <w:r w:rsidRPr="00503991">
        <w:t xml:space="preserve"> </w:t>
      </w:r>
      <w:r>
        <w:t>otestovat kontrolu připojených zařízení</w:t>
      </w:r>
      <w:r w:rsidRPr="00503991">
        <w:t>.</w:t>
      </w:r>
    </w:p>
    <w:p w14:paraId="680B7E7C" w14:textId="77777777" w:rsidR="00EA1B38" w:rsidRDefault="00EA1B38" w:rsidP="00EA1B38">
      <w:pPr>
        <w:pStyle w:val="odstavec"/>
        <w:ind w:left="1701"/>
      </w:pPr>
      <w:r>
        <w:t>Očekávaný výsledek: v bezpečnostním monitoringu se objeví záznam o připojení neznámého zařízení.</w:t>
      </w:r>
    </w:p>
    <w:p w14:paraId="1C005A94" w14:textId="77777777"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>Test:</w:t>
      </w:r>
      <w:r w:rsidRPr="00503991">
        <w:t xml:space="preserve"> připojit k povolenému síťovému portu aktivního síťového prvku rozbočovač (hub) a k němu autentizovan</w:t>
      </w:r>
      <w:r>
        <w:t xml:space="preserve">ou pracovní stanici </w:t>
      </w:r>
      <w:r w:rsidRPr="00503991">
        <w:t xml:space="preserve">a </w:t>
      </w:r>
      <w:r>
        <w:t>notebook a zkusit z notebooku kontaktovat centrální nebo krajský NIS</w:t>
      </w:r>
      <w:r w:rsidRPr="00503991">
        <w:t>.</w:t>
      </w:r>
    </w:p>
    <w:p w14:paraId="549F9916" w14:textId="77777777" w:rsidR="00EA1B38" w:rsidRDefault="00EA1B38" w:rsidP="00EA1B38">
      <w:pPr>
        <w:pStyle w:val="odstavec"/>
        <w:ind w:left="1701"/>
      </w:pPr>
      <w:r>
        <w:t>Očekávaný výsledek: spojení s NIS se nenaváže a v bezpečnostním monitoringu se objeví záznam o pokusu.</w:t>
      </w:r>
    </w:p>
    <w:p w14:paraId="09C0B91D" w14:textId="77777777" w:rsidR="00EA1B38" w:rsidRDefault="00EA1B38" w:rsidP="00EA1B38">
      <w:pPr>
        <w:pStyle w:val="odstavec"/>
        <w:numPr>
          <w:ilvl w:val="0"/>
          <w:numId w:val="27"/>
        </w:numPr>
      </w:pPr>
      <w:r w:rsidRPr="00503991">
        <w:t>Simulace výpadku ITS a aktivace náhradních komunikačních linek.</w:t>
      </w:r>
    </w:p>
    <w:p w14:paraId="418A3207" w14:textId="77777777" w:rsidR="00EA1B38" w:rsidRDefault="00EA1B38" w:rsidP="00EA1B38">
      <w:pPr>
        <w:pStyle w:val="odstavec"/>
      </w:pPr>
      <w:r w:rsidRPr="0061205D">
        <w:rPr>
          <w:b/>
        </w:rPr>
        <w:t>Po nasazení NIS do provozu</w:t>
      </w:r>
      <w:r w:rsidRPr="0061205D">
        <w:t xml:space="preserve"> </w:t>
      </w:r>
      <w:r w:rsidRPr="00503991">
        <w:t>Dodavatel zopakuje relevantní bezpečnostní testy v testovacím nebo vývojovém prostředí NIS IZS</w:t>
      </w:r>
      <w:r>
        <w:t xml:space="preserve"> vždy p</w:t>
      </w:r>
      <w:r w:rsidRPr="00503991">
        <w:t xml:space="preserve">řed provedením změn konfigurace </w:t>
      </w:r>
      <w:r>
        <w:t>komponent v produkčním prostředí</w:t>
      </w:r>
      <w:r w:rsidRPr="00503991">
        <w:t>.</w:t>
      </w:r>
    </w:p>
    <w:p w14:paraId="6DADFBA0" w14:textId="77777777" w:rsidR="00EA1B38" w:rsidRDefault="00EA1B38" w:rsidP="00EA1B38">
      <w:pPr>
        <w:pStyle w:val="Nadpis2"/>
      </w:pPr>
      <w:bookmarkStart w:id="519" w:name="_Toc370882161"/>
      <w:bookmarkStart w:id="520" w:name="_Toc370077551"/>
      <w:r>
        <w:t>Kontroly souladu</w:t>
      </w:r>
      <w:bookmarkEnd w:id="519"/>
      <w:bookmarkEnd w:id="520"/>
    </w:p>
    <w:p w14:paraId="469B1519" w14:textId="77777777" w:rsidR="00EA1B38" w:rsidRDefault="00EA1B38" w:rsidP="00EA1B38">
      <w:pPr>
        <w:pStyle w:val="odstavec"/>
      </w:pPr>
      <w:r>
        <w:t>Systém musí procházet pravidelnými audity a kontrolami, jejímž sponzorem může být Zadavatel i Dodavatel. Audity budou naplňovat následující požadavky:</w:t>
      </w:r>
    </w:p>
    <w:p w14:paraId="4685302E" w14:textId="77777777" w:rsidR="00EA1B38" w:rsidRDefault="00EA1B38" w:rsidP="00EA1B38">
      <w:pPr>
        <w:pStyle w:val="odstavec"/>
        <w:numPr>
          <w:ilvl w:val="0"/>
          <w:numId w:val="36"/>
        </w:numPr>
      </w:pPr>
      <w:r>
        <w:t>Splnění bezpečnostních požadavků a standardů je ověřováno Dodavatelem a nezávislou třetí stranou. Aby byl zajištěn soulad mezi fyzickými, procedurálními a technickými protiopatřeními, jsou prováděny nezávislou osobou pravidelně bezpečnostní analýzy.</w:t>
      </w:r>
    </w:p>
    <w:p w14:paraId="7E963537" w14:textId="77777777" w:rsidR="00EA1B38" w:rsidRDefault="00EA1B38" w:rsidP="00EA1B38">
      <w:pPr>
        <w:pStyle w:val="odstavec"/>
        <w:numPr>
          <w:ilvl w:val="0"/>
          <w:numId w:val="36"/>
        </w:numPr>
      </w:pPr>
      <w:r>
        <w:t>Bezpečnostní audity jsou prováděny podle předem schváleného plánu, který je revidován minimálně jednou ročně.</w:t>
      </w:r>
    </w:p>
    <w:p w14:paraId="63847D62" w14:textId="77777777" w:rsidR="00EA1B38" w:rsidRPr="00777CC2" w:rsidRDefault="00EA1B38" w:rsidP="00EA1B38">
      <w:pPr>
        <w:pStyle w:val="odstavec"/>
        <w:numPr>
          <w:ilvl w:val="0"/>
          <w:numId w:val="36"/>
        </w:numPr>
      </w:pPr>
      <w:r>
        <w:t xml:space="preserve">Výsledky bezpečnostního auditu jsou předkládány vedení Zadavatele i Dodavatele. </w:t>
      </w:r>
    </w:p>
    <w:p w14:paraId="6CCB02EC" w14:textId="77777777" w:rsidR="00EA1B38" w:rsidRDefault="00EA1B38" w:rsidP="00EA1B38">
      <w:pPr>
        <w:pStyle w:val="odstavec"/>
        <w:numPr>
          <w:ilvl w:val="0"/>
          <w:numId w:val="36"/>
        </w:numPr>
      </w:pPr>
      <w:r>
        <w:t>Jsou prováděny pravidelné i namátkové kontroly souladu faktického nastavení s bezpečnostními předpisy.</w:t>
      </w:r>
    </w:p>
    <w:p w14:paraId="433C0E45" w14:textId="77777777" w:rsidR="00EA1B38" w:rsidRDefault="00EA1B38" w:rsidP="00EA1B38">
      <w:pPr>
        <w:pStyle w:val="odstavec"/>
        <w:numPr>
          <w:ilvl w:val="0"/>
          <w:numId w:val="36"/>
        </w:numPr>
      </w:pPr>
      <w:r>
        <w:t>Jsou explicitně určeny a zdokumentovány veškeré požadavky odpovídající zákonům, nařízením a smlouvám a tyto jsou pravidelně kontrolovány.</w:t>
      </w:r>
    </w:p>
    <w:p w14:paraId="71FC54B1" w14:textId="77777777" w:rsidR="00EA1B38" w:rsidRDefault="00EA1B38" w:rsidP="00EA1B38">
      <w:pPr>
        <w:pStyle w:val="odstavec"/>
        <w:numPr>
          <w:ilvl w:val="0"/>
          <w:numId w:val="36"/>
        </w:numPr>
      </w:pPr>
      <w:r>
        <w:t>Je pravidelně prováděn audit nainstalovaného programového vybavení na zařízeních NIS IZS a jsou realizována nápravná opatření v případě auditních nálezů.</w:t>
      </w:r>
      <w:r w:rsidRPr="00777CC2">
        <w:t xml:space="preserve"> </w:t>
      </w:r>
      <w:r>
        <w:t>Jsou implementována řešení zajišťující nepřekročení limitu stanoveného licencí.</w:t>
      </w:r>
    </w:p>
    <w:p w14:paraId="7849EC27" w14:textId="77777777" w:rsidR="00EA1B38" w:rsidRDefault="00EA1B38" w:rsidP="00EA1B38">
      <w:pPr>
        <w:pStyle w:val="odstavec"/>
        <w:numPr>
          <w:ilvl w:val="0"/>
          <w:numId w:val="36"/>
        </w:numPr>
      </w:pPr>
      <w:r>
        <w:t>Jsou udržovány registry/seznamy všech aktiv/zařízení NIS IZS a je pravidelně prováděn soulad reálného stavu systému s registry.</w:t>
      </w:r>
    </w:p>
    <w:p w14:paraId="46F59D10" w14:textId="77777777" w:rsidR="00EA1B38" w:rsidRDefault="00EA1B38" w:rsidP="00EA1B38">
      <w:pPr>
        <w:pStyle w:val="Nadpis1"/>
        <w:ind w:left="851" w:hanging="851"/>
        <w:pPrChange w:id="521" w:author="287286" w:date="2013-10-30T09:10:00Z">
          <w:pPr>
            <w:pStyle w:val="Nadpis1"/>
          </w:pPr>
        </w:pPrChange>
      </w:pPr>
      <w:bookmarkStart w:id="522" w:name="_Toc370882162"/>
      <w:bookmarkStart w:id="523" w:name="_Toc356421264"/>
      <w:bookmarkStart w:id="524" w:name="_Toc358961842"/>
      <w:bookmarkStart w:id="525" w:name="_Toc370077552"/>
      <w:r>
        <w:lastRenderedPageBreak/>
        <w:t>Bezpečnostní dokumentace pro provoz</w:t>
      </w:r>
      <w:bookmarkEnd w:id="522"/>
      <w:bookmarkEnd w:id="525"/>
    </w:p>
    <w:p w14:paraId="57974341" w14:textId="77777777" w:rsidR="00EA1B38" w:rsidRPr="00CF60D0" w:rsidRDefault="00EA1B38" w:rsidP="00EA1B38">
      <w:pPr>
        <w:pStyle w:val="odstavec"/>
      </w:pPr>
      <w:r>
        <w:t>Pro NIS IZS bude vytvořena bezpečnostní dokumentace, která bude zahrnovat všechny bezpečnostní požadavky na vývoj, implementaci a provoz systému, včetně přesných určení rolí a odpovědností. Základní struktura bezpečnostní dokumentace NIS IZS bude následující:</w:t>
      </w:r>
    </w:p>
    <w:p w14:paraId="60FC09A6" w14:textId="77777777" w:rsidR="00EA1B38" w:rsidRPr="00CF60D0" w:rsidRDefault="00EA1B38" w:rsidP="00EA1B38">
      <w:pPr>
        <w:pStyle w:val="odstavec"/>
        <w:numPr>
          <w:ilvl w:val="0"/>
          <w:numId w:val="47"/>
        </w:numPr>
      </w:pPr>
      <w:r w:rsidRPr="00CF60D0">
        <w:t>Systémová bezpečnostní politika</w:t>
      </w:r>
      <w:r>
        <w:t xml:space="preserve"> NIS IZS</w:t>
      </w:r>
    </w:p>
    <w:p w14:paraId="400B1ADE" w14:textId="77777777" w:rsidR="00EA1B38" w:rsidRDefault="00EA1B38" w:rsidP="00EA1B38">
      <w:pPr>
        <w:pStyle w:val="odstavec"/>
        <w:numPr>
          <w:ilvl w:val="0"/>
          <w:numId w:val="47"/>
        </w:numPr>
      </w:pPr>
      <w:r w:rsidRPr="00CF60D0">
        <w:t>Bezpečnostní směrnice/Administrátorský manuál</w:t>
      </w:r>
      <w:r>
        <w:t xml:space="preserve"> NIS IZS</w:t>
      </w:r>
    </w:p>
    <w:p w14:paraId="05129044" w14:textId="77777777" w:rsidR="00EA1B38" w:rsidRDefault="00EA1B38" w:rsidP="00EA1B38">
      <w:pPr>
        <w:pStyle w:val="odstavec"/>
        <w:numPr>
          <w:ilvl w:val="0"/>
          <w:numId w:val="47"/>
        </w:numPr>
      </w:pPr>
      <w:r>
        <w:t>Bezpečnostní směrnice/Uživatelský manuál NIS IZS</w:t>
      </w:r>
    </w:p>
    <w:p w14:paraId="34353D79" w14:textId="77777777" w:rsidR="00EA1B38" w:rsidRPr="00CF60D0" w:rsidRDefault="00EA1B38" w:rsidP="00EA1B38">
      <w:pPr>
        <w:pStyle w:val="odstavec"/>
        <w:numPr>
          <w:ilvl w:val="0"/>
          <w:numId w:val="47"/>
        </w:numPr>
      </w:pPr>
      <w:r>
        <w:t>Směrnice pro řízení bezpečnostních incidentů NIS IZS</w:t>
      </w:r>
    </w:p>
    <w:p w14:paraId="79840A58" w14:textId="77777777" w:rsidR="00EA1B38" w:rsidRDefault="00EA1B38" w:rsidP="00EA1B38">
      <w:pPr>
        <w:pStyle w:val="odstavec"/>
        <w:numPr>
          <w:ilvl w:val="0"/>
          <w:numId w:val="47"/>
        </w:numPr>
      </w:pPr>
      <w:r>
        <w:t>Plány kontinuity a obnovy NIS IZS</w:t>
      </w:r>
    </w:p>
    <w:p w14:paraId="598DC56F" w14:textId="77777777" w:rsidR="00EA1B38" w:rsidRPr="00CF60D0" w:rsidRDefault="00EA1B38" w:rsidP="00EA1B38">
      <w:pPr>
        <w:pStyle w:val="odstavec"/>
        <w:numPr>
          <w:ilvl w:val="0"/>
          <w:numId w:val="47"/>
        </w:numPr>
      </w:pPr>
      <w:r>
        <w:t>Bezpečnostní postupy pro administrátory a uživatele (podřízení Administrátorskému a Uživatelskému manuálu)</w:t>
      </w:r>
    </w:p>
    <w:p w14:paraId="2EDC09B8" w14:textId="77777777" w:rsidR="00EA1B38" w:rsidRDefault="00EA1B38" w:rsidP="00EA1B38">
      <w:pPr>
        <w:pStyle w:val="Nadpis1"/>
        <w:numPr>
          <w:ilvl w:val="0"/>
          <w:numId w:val="0"/>
        </w:numPr>
        <w:pPrChange w:id="526" w:author="287286" w:date="2013-10-30T09:10:00Z">
          <w:pPr>
            <w:pStyle w:val="Nadpis1"/>
          </w:pPr>
        </w:pPrChange>
      </w:pPr>
      <w:bookmarkStart w:id="527" w:name="_Toc370882163"/>
      <w:bookmarkStart w:id="528" w:name="_Toc370077553"/>
      <w:bookmarkEnd w:id="523"/>
      <w:bookmarkEnd w:id="524"/>
      <w:r>
        <w:lastRenderedPageBreak/>
        <w:t>Příloha</w:t>
      </w:r>
      <w:bookmarkEnd w:id="527"/>
      <w:bookmarkEnd w:id="528"/>
    </w:p>
    <w:p w14:paraId="4A6D9BE1" w14:textId="77777777" w:rsidR="00EA1B38" w:rsidRDefault="00EA1B38" w:rsidP="00EA1B38">
      <w:pPr>
        <w:pStyle w:val="Nadpis2"/>
      </w:pPr>
      <w:bookmarkStart w:id="529" w:name="_Toc370882164"/>
      <w:bookmarkStart w:id="530" w:name="_Toc370077554"/>
      <w:r>
        <w:t>Rejstřík</w:t>
      </w:r>
      <w:bookmarkEnd w:id="529"/>
      <w:bookmarkEnd w:id="530"/>
    </w:p>
    <w:p w14:paraId="6A01DDE1" w14:textId="77777777" w:rsidR="00EA1B38" w:rsidRDefault="00EA1B38" w:rsidP="00EA1B38">
      <w:pPr>
        <w:pStyle w:val="Seznamobrzk"/>
        <w:tabs>
          <w:tab w:val="right" w:leader="dot" w:pos="9629"/>
        </w:tabs>
        <w:rPr>
          <w:rFonts w:asciiTheme="minorHAnsi" w:eastAsiaTheme="minorEastAsia" w:hAnsiTheme="minorHAnsi"/>
          <w:noProof/>
          <w:color w:val="auto"/>
          <w:lang w:eastAsia="cs-CZ"/>
        </w:rPr>
      </w:pPr>
      <w:r>
        <w:fldChar w:fldCharType="begin"/>
      </w:r>
      <w:r>
        <w:instrText xml:space="preserve"> TOC \h \z \c "Model" </w:instrText>
      </w:r>
      <w:r>
        <w:fldChar w:fldCharType="separate"/>
      </w:r>
      <w:hyperlink w:anchor="_Toc364702015" w:history="1">
        <w:r w:rsidRPr="00352001">
          <w:rPr>
            <w:rStyle w:val="Hypertextovodkaz"/>
            <w:noProof/>
          </w:rPr>
          <w:t>Model 1: Rozsah NIS IZS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_Toc364702015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4A9E417" w14:textId="77777777" w:rsidR="00EA1B38" w:rsidRDefault="00C0470D" w:rsidP="00EA1B38">
      <w:pPr>
        <w:pStyle w:val="Seznamobrzk"/>
        <w:tabs>
          <w:tab w:val="right" w:leader="dot" w:pos="9629"/>
        </w:tabs>
        <w:rPr>
          <w:rFonts w:asciiTheme="minorHAnsi" w:eastAsiaTheme="minorEastAsia" w:hAnsiTheme="minorHAnsi"/>
          <w:noProof/>
          <w:color w:val="auto"/>
          <w:lang w:eastAsia="cs-CZ"/>
        </w:rPr>
      </w:pPr>
      <w:hyperlink w:anchor="_Toc364702016" w:history="1">
        <w:r w:rsidR="00EA1B38" w:rsidRPr="00352001">
          <w:rPr>
            <w:rStyle w:val="Hypertextovodkaz"/>
            <w:noProof/>
          </w:rPr>
          <w:t>Model 2: Připojení zařízení v KDC</w:t>
        </w:r>
        <w:r w:rsidR="00EA1B38">
          <w:rPr>
            <w:noProof/>
            <w:webHidden/>
          </w:rPr>
          <w:tab/>
        </w:r>
        <w:r w:rsidR="00EA1B38">
          <w:rPr>
            <w:noProof/>
            <w:webHidden/>
          </w:rPr>
          <w:fldChar w:fldCharType="begin"/>
        </w:r>
        <w:r w:rsidR="00EA1B38">
          <w:rPr>
            <w:noProof/>
            <w:webHidden/>
          </w:rPr>
          <w:instrText xml:space="preserve"> PAGEREF _Toc364702016 \h </w:instrText>
        </w:r>
        <w:r w:rsidR="00EA1B38">
          <w:rPr>
            <w:noProof/>
            <w:webHidden/>
          </w:rPr>
        </w:r>
        <w:r w:rsidR="00EA1B38">
          <w:rPr>
            <w:noProof/>
            <w:webHidden/>
          </w:rPr>
          <w:fldChar w:fldCharType="separate"/>
        </w:r>
        <w:r w:rsidR="00EA1B38">
          <w:rPr>
            <w:noProof/>
            <w:webHidden/>
          </w:rPr>
          <w:t>18</w:t>
        </w:r>
        <w:r w:rsidR="00EA1B38">
          <w:rPr>
            <w:noProof/>
            <w:webHidden/>
          </w:rPr>
          <w:fldChar w:fldCharType="end"/>
        </w:r>
      </w:hyperlink>
    </w:p>
    <w:p w14:paraId="64A04103" w14:textId="77777777" w:rsidR="00EA1B38" w:rsidRDefault="00EA1B38" w:rsidP="00EA1B38">
      <w:pPr>
        <w:pStyle w:val="odstavec"/>
      </w:pPr>
      <w:r>
        <w:fldChar w:fldCharType="end"/>
      </w:r>
    </w:p>
    <w:p w14:paraId="72EAF730" w14:textId="77777777" w:rsidR="00017062" w:rsidRPr="00EA1B38" w:rsidRDefault="00017062" w:rsidP="00EA1B38"/>
    <w:sectPr w:rsidR="00017062" w:rsidRPr="00EA1B38" w:rsidSect="00915EA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933B5" w14:textId="77777777" w:rsidR="009253C4" w:rsidRDefault="009253C4" w:rsidP="00953035">
      <w:r>
        <w:separator/>
      </w:r>
    </w:p>
  </w:endnote>
  <w:endnote w:type="continuationSeparator" w:id="0">
    <w:p w14:paraId="3A939F8F" w14:textId="77777777" w:rsidR="009253C4" w:rsidRDefault="009253C4" w:rsidP="00953035">
      <w:r>
        <w:continuationSeparator/>
      </w:r>
    </w:p>
  </w:endnote>
  <w:endnote w:type="continuationNotice" w:id="1">
    <w:p w14:paraId="2914B1D0" w14:textId="77777777" w:rsidR="009253C4" w:rsidRDefault="009253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1C720" w14:textId="77777777" w:rsidR="00C0470D" w:rsidRDefault="00C0470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4D825" w14:textId="1A504D36" w:rsidR="00C0470D" w:rsidRPr="006A2848" w:rsidRDefault="00C0470D" w:rsidP="00953035">
    <w:pPr>
      <w:pStyle w:val="Zpat"/>
      <w:rPr>
        <w:rFonts w:ascii="Calibri" w:hAnsi="Calibri" w:cs="Calibri"/>
        <w:color w:val="1F497D"/>
        <w:sz w:val="16"/>
        <w:szCs w:val="16"/>
      </w:rPr>
    </w:pPr>
    <w:fldSimple w:instr=" TITLE  \* Upper  \* MERGEFORMAT ">
      <w:r w:rsidRPr="00017062">
        <w:rPr>
          <w:color w:val="1F497D"/>
          <w:sz w:val="14"/>
        </w:rPr>
        <w:t>PROVÁDĚCÍ KONCEPT SW ŘEŠENÍ</w:t>
      </w:r>
    </w:fldSimple>
    <w:r>
      <w:rPr>
        <w:rFonts w:ascii="Calibri" w:hAnsi="Calibri" w:cs="Calibri"/>
        <w:color w:val="1F497D"/>
        <w:sz w:val="16"/>
        <w:szCs w:val="16"/>
      </w:rPr>
      <w:t>, v</w:t>
    </w:r>
    <w:r w:rsidRPr="00017062">
      <w:rPr>
        <w:color w:val="1F497D"/>
        <w:sz w:val="14"/>
      </w:rPr>
      <w:t>erze 50</w:t>
    </w:r>
    <w:r w:rsidRPr="00017062">
      <w:rPr>
        <w:color w:val="1F497D"/>
        <w:sz w:val="14"/>
      </w:rPr>
      <w:tab/>
    </w:r>
    <w:r w:rsidRPr="006A2848">
      <w:rPr>
        <w:rFonts w:ascii="Calibri" w:hAnsi="Calibri" w:cs="Calibri"/>
        <w:color w:val="1F497D"/>
        <w:sz w:val="16"/>
        <w:szCs w:val="16"/>
      </w:rPr>
      <w:t xml:space="preserve">strana </w:t>
    </w:r>
    <w:r w:rsidRPr="006A2848">
      <w:rPr>
        <w:rFonts w:ascii="Calibri" w:hAnsi="Calibri" w:cs="Calibri"/>
        <w:color w:val="1F497D"/>
        <w:sz w:val="16"/>
        <w:szCs w:val="16"/>
      </w:rPr>
      <w:fldChar w:fldCharType="begin"/>
    </w:r>
    <w:r w:rsidRPr="006A2848">
      <w:rPr>
        <w:rFonts w:ascii="Calibri" w:hAnsi="Calibri" w:cs="Calibri"/>
        <w:color w:val="1F497D"/>
        <w:sz w:val="16"/>
        <w:szCs w:val="16"/>
      </w:rPr>
      <w:instrText xml:space="preserve"> PAGE  \* Arabic  \* MERGEFORMAT </w:instrText>
    </w:r>
    <w:r w:rsidRPr="006A2848">
      <w:rPr>
        <w:rFonts w:ascii="Calibri" w:hAnsi="Calibri" w:cs="Calibri"/>
        <w:color w:val="1F497D"/>
        <w:sz w:val="16"/>
        <w:szCs w:val="16"/>
      </w:rPr>
      <w:fldChar w:fldCharType="separate"/>
    </w:r>
    <w:r w:rsidR="004F38D4">
      <w:rPr>
        <w:rFonts w:ascii="Calibri" w:hAnsi="Calibri" w:cs="Calibri"/>
        <w:noProof/>
        <w:color w:val="1F497D"/>
        <w:sz w:val="16"/>
        <w:szCs w:val="16"/>
      </w:rPr>
      <w:t>27</w:t>
    </w:r>
    <w:r w:rsidRPr="006A2848">
      <w:rPr>
        <w:rFonts w:ascii="Calibri" w:hAnsi="Calibri" w:cs="Calibri"/>
        <w:color w:val="1F497D"/>
        <w:sz w:val="16"/>
        <w:szCs w:val="16"/>
      </w:rPr>
      <w:fldChar w:fldCharType="end"/>
    </w:r>
    <w:r w:rsidRPr="006A2848">
      <w:rPr>
        <w:rFonts w:ascii="Calibri" w:hAnsi="Calibri" w:cs="Calibri"/>
        <w:color w:val="1F497D"/>
        <w:sz w:val="16"/>
        <w:szCs w:val="16"/>
      </w:rPr>
      <w:t xml:space="preserve"> (celkem stran </w:t>
    </w:r>
    <w:fldSimple w:instr=" NUMPAGES  \* Arabic  \* MERGEFORMAT ">
      <w:r w:rsidR="004F38D4" w:rsidRPr="004F38D4">
        <w:rPr>
          <w:rFonts w:ascii="Calibri" w:hAnsi="Calibri" w:cs="Calibri"/>
          <w:noProof/>
          <w:color w:val="1F497D"/>
          <w:sz w:val="16"/>
          <w:szCs w:val="16"/>
        </w:rPr>
        <w:t>42</w:t>
      </w:r>
    </w:fldSimple>
    <w:r w:rsidRPr="006A2848">
      <w:rPr>
        <w:rFonts w:ascii="Calibri" w:hAnsi="Calibri" w:cs="Calibri"/>
        <w:color w:val="1F497D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0FC6B" w14:textId="77777777" w:rsidR="00C0470D" w:rsidRDefault="00C047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48CFB" w14:textId="77777777" w:rsidR="009253C4" w:rsidRDefault="009253C4" w:rsidP="00953035">
      <w:r>
        <w:separator/>
      </w:r>
    </w:p>
  </w:footnote>
  <w:footnote w:type="continuationSeparator" w:id="0">
    <w:p w14:paraId="50E3996B" w14:textId="77777777" w:rsidR="009253C4" w:rsidRDefault="009253C4" w:rsidP="00953035">
      <w:r>
        <w:continuationSeparator/>
      </w:r>
    </w:p>
  </w:footnote>
  <w:footnote w:type="continuationNotice" w:id="1">
    <w:p w14:paraId="7297B33B" w14:textId="77777777" w:rsidR="009253C4" w:rsidRDefault="009253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9EA3E" w14:textId="77777777" w:rsidR="00C0470D" w:rsidRDefault="00C0470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761102" w14:textId="77777777" w:rsidR="00C0470D" w:rsidRDefault="00C0470D" w:rsidP="00F24F43">
    <w:pPr>
      <w:pStyle w:val="Zhlav"/>
      <w:tabs>
        <w:tab w:val="clear" w:pos="4536"/>
        <w:tab w:val="clear" w:pos="9072"/>
        <w:tab w:val="right" w:pos="9356"/>
      </w:tabs>
      <w:spacing w:before="120"/>
      <w:rPr>
        <w:color w:val="1F497D"/>
        <w:sz w:val="16"/>
      </w:rPr>
    </w:pPr>
    <w:r>
      <w:rPr>
        <w:noProof/>
        <w:lang w:eastAsia="cs-CZ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4913630</wp:posOffset>
          </wp:positionH>
          <wp:positionV relativeFrom="paragraph">
            <wp:posOffset>111760</wp:posOffset>
          </wp:positionV>
          <wp:extent cx="833755" cy="360045"/>
          <wp:effectExtent l="0" t="0" r="4445" b="1905"/>
          <wp:wrapNone/>
          <wp:docPr id="10" name="Obrázek 32" descr="logo OZ I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2" descr="logo OZ I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>
          <wp:extent cx="4924425" cy="390525"/>
          <wp:effectExtent l="0" t="0" r="9525" b="9525"/>
          <wp:docPr id="1" name="Obrázek 29" descr="logo_IOP_EU_MMR_M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logo_IOP_EU_MMR_M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442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775E5A" w14:textId="77777777" w:rsidR="00C0470D" w:rsidRPr="0033432A" w:rsidRDefault="00C0470D" w:rsidP="00017062">
    <w:pPr>
      <w:pStyle w:val="Zhlav"/>
      <w:tabs>
        <w:tab w:val="clear" w:pos="4536"/>
        <w:tab w:val="clear" w:pos="9072"/>
        <w:tab w:val="right" w:pos="5670"/>
      </w:tabs>
      <w:spacing w:before="120"/>
      <w:rPr>
        <w:color w:val="1F497D"/>
        <w:sz w:val="14"/>
        <w:szCs w:val="14"/>
      </w:rPr>
    </w:pPr>
    <w:r w:rsidRPr="0033432A">
      <w:rPr>
        <w:rFonts w:cs="Calibri"/>
        <w:color w:val="1F497D"/>
        <w:sz w:val="14"/>
        <w:szCs w:val="14"/>
      </w:rPr>
      <w:t>Projekt Národní informační systém integrovaného záchranného systému (NIS IZS)</w:t>
    </w:r>
    <w:r w:rsidRPr="0033432A">
      <w:rPr>
        <w:rFonts w:cs="Calibri"/>
        <w:color w:val="1F497D"/>
        <w:sz w:val="14"/>
        <w:szCs w:val="14"/>
      </w:rPr>
      <w:tab/>
    </w:r>
    <w:r w:rsidRPr="0033432A">
      <w:rPr>
        <w:rFonts w:cs="Calibri"/>
        <w:color w:val="1F497D"/>
        <w:sz w:val="14"/>
        <w:szCs w:val="14"/>
      </w:rPr>
      <w:tab/>
    </w:r>
    <w:r w:rsidRPr="0033432A">
      <w:rPr>
        <w:color w:val="1F497D"/>
        <w:sz w:val="14"/>
        <w:szCs w:val="14"/>
      </w:rPr>
      <w:t xml:space="preserve">Registrační číslo projektu </w:t>
    </w:r>
    <w:r w:rsidRPr="0033432A">
      <w:rPr>
        <w:b/>
        <w:color w:val="1F497D"/>
        <w:sz w:val="14"/>
        <w:szCs w:val="14"/>
      </w:rPr>
      <w:t>CZ.1.06/3.4.00/11.07071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F9A2B" w14:textId="77777777" w:rsidR="00C0470D" w:rsidRPr="00256DF4" w:rsidRDefault="00C0470D" w:rsidP="00256DF4">
    <w:pPr>
      <w:pStyle w:val="Zhlav"/>
      <w:tabs>
        <w:tab w:val="clear" w:pos="4536"/>
        <w:tab w:val="clear" w:pos="9072"/>
        <w:tab w:val="right" w:pos="9356"/>
      </w:tabs>
      <w:spacing w:before="120"/>
      <w:rPr>
        <w:color w:val="1F497D"/>
        <w:sz w:val="16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4913630</wp:posOffset>
          </wp:positionH>
          <wp:positionV relativeFrom="paragraph">
            <wp:posOffset>111760</wp:posOffset>
          </wp:positionV>
          <wp:extent cx="833755" cy="360045"/>
          <wp:effectExtent l="0" t="0" r="4445" b="1905"/>
          <wp:wrapNone/>
          <wp:docPr id="11" name="Obrázek 32" descr="logo OZ I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2" descr="logo OZ I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>
          <wp:extent cx="4924425" cy="390525"/>
          <wp:effectExtent l="0" t="0" r="9525" b="9525"/>
          <wp:docPr id="2" name="Obrázek 29" descr="logo_IOP_EU_MMR_M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logo_IOP_EU_MMR_M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442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67D4"/>
    <w:multiLevelType w:val="hybridMultilevel"/>
    <w:tmpl w:val="F24E4BA6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36F680D"/>
    <w:multiLevelType w:val="hybridMultilevel"/>
    <w:tmpl w:val="26482598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6C5683D"/>
    <w:multiLevelType w:val="hybridMultilevel"/>
    <w:tmpl w:val="CEC87B48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71B3E67"/>
    <w:multiLevelType w:val="hybridMultilevel"/>
    <w:tmpl w:val="76040F98"/>
    <w:lvl w:ilvl="0" w:tplc="04050011">
      <w:start w:val="1"/>
      <w:numFmt w:val="decimal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E0046C3"/>
    <w:multiLevelType w:val="hybridMultilevel"/>
    <w:tmpl w:val="E4786DB4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EDC4429"/>
    <w:multiLevelType w:val="hybridMultilevel"/>
    <w:tmpl w:val="4B3EE22E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0F3347C2"/>
    <w:multiLevelType w:val="hybridMultilevel"/>
    <w:tmpl w:val="5C5CB67E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1035FC4"/>
    <w:multiLevelType w:val="hybridMultilevel"/>
    <w:tmpl w:val="413C247E"/>
    <w:lvl w:ilvl="0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45E13CC"/>
    <w:multiLevelType w:val="hybridMultilevel"/>
    <w:tmpl w:val="64FA1FC4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169C1DC1"/>
    <w:multiLevelType w:val="hybridMultilevel"/>
    <w:tmpl w:val="34E0C402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17A83090"/>
    <w:multiLevelType w:val="hybridMultilevel"/>
    <w:tmpl w:val="AD1EE9C8"/>
    <w:lvl w:ilvl="0" w:tplc="F278703E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C940B3B"/>
    <w:multiLevelType w:val="hybridMultilevel"/>
    <w:tmpl w:val="0A4EBF6C"/>
    <w:lvl w:ilvl="0" w:tplc="040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1D184A4C"/>
    <w:multiLevelType w:val="hybridMultilevel"/>
    <w:tmpl w:val="0F14C482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1DBA0FE4"/>
    <w:multiLevelType w:val="hybridMultilevel"/>
    <w:tmpl w:val="AB708E18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05E6EFC"/>
    <w:multiLevelType w:val="hybridMultilevel"/>
    <w:tmpl w:val="F23CA4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DC6D09"/>
    <w:multiLevelType w:val="hybridMultilevel"/>
    <w:tmpl w:val="73A61F8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9CD67E3"/>
    <w:multiLevelType w:val="hybridMultilevel"/>
    <w:tmpl w:val="743490AC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2FBB5C6F"/>
    <w:multiLevelType w:val="hybridMultilevel"/>
    <w:tmpl w:val="3DDEB70C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0ED3324"/>
    <w:multiLevelType w:val="hybridMultilevel"/>
    <w:tmpl w:val="4B72E3EC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33FC065E"/>
    <w:multiLevelType w:val="hybridMultilevel"/>
    <w:tmpl w:val="4A7AC226"/>
    <w:lvl w:ilvl="0" w:tplc="DBAE3062">
      <w:start w:val="1"/>
      <w:numFmt w:val="decimalZero"/>
      <w:pStyle w:val="Nadpis5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4E03F58"/>
    <w:multiLevelType w:val="hybridMultilevel"/>
    <w:tmpl w:val="C6B2466E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B4F09C5"/>
    <w:multiLevelType w:val="hybridMultilevel"/>
    <w:tmpl w:val="56AC5FF0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3D8131A2"/>
    <w:multiLevelType w:val="hybridMultilevel"/>
    <w:tmpl w:val="873438BA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416B69F9"/>
    <w:multiLevelType w:val="hybridMultilevel"/>
    <w:tmpl w:val="9828B558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4A0C65CD"/>
    <w:multiLevelType w:val="hybridMultilevel"/>
    <w:tmpl w:val="8E70044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ADB7F60"/>
    <w:multiLevelType w:val="hybridMultilevel"/>
    <w:tmpl w:val="EABCC46E"/>
    <w:lvl w:ilvl="0" w:tplc="61042C3A">
      <w:start w:val="1"/>
      <w:numFmt w:val="decimalZero"/>
      <w:pStyle w:val="Nadpis1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B693C71"/>
    <w:multiLevelType w:val="hybridMultilevel"/>
    <w:tmpl w:val="EBDA9D30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4BCA3B4C"/>
    <w:multiLevelType w:val="hybridMultilevel"/>
    <w:tmpl w:val="4050A832"/>
    <w:lvl w:ilvl="0" w:tplc="040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F873D95"/>
    <w:multiLevelType w:val="hybridMultilevel"/>
    <w:tmpl w:val="97B2F058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FD26448"/>
    <w:multiLevelType w:val="hybridMultilevel"/>
    <w:tmpl w:val="C2143124"/>
    <w:lvl w:ilvl="0" w:tplc="04050011">
      <w:start w:val="1"/>
      <w:numFmt w:val="decimal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52CA549C"/>
    <w:multiLevelType w:val="hybridMultilevel"/>
    <w:tmpl w:val="66B6D480"/>
    <w:lvl w:ilvl="0" w:tplc="04050011">
      <w:start w:val="1"/>
      <w:numFmt w:val="decimal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3732986"/>
    <w:multiLevelType w:val="hybridMultilevel"/>
    <w:tmpl w:val="AC4A2FA6"/>
    <w:lvl w:ilvl="0" w:tplc="96DC01BC">
      <w:start w:val="1"/>
      <w:numFmt w:val="decimal"/>
      <w:pStyle w:val="paragraf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F6239A"/>
    <w:multiLevelType w:val="hybridMultilevel"/>
    <w:tmpl w:val="207A57A0"/>
    <w:lvl w:ilvl="0" w:tplc="04050011">
      <w:start w:val="1"/>
      <w:numFmt w:val="decimal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A2E573B"/>
    <w:multiLevelType w:val="hybridMultilevel"/>
    <w:tmpl w:val="62B66F9C"/>
    <w:lvl w:ilvl="0" w:tplc="04090001">
      <w:numFmt w:val="bullet"/>
      <w:lvlText w:val="-"/>
      <w:lvlJc w:val="left"/>
      <w:pPr>
        <w:ind w:left="1211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275042"/>
    <w:multiLevelType w:val="hybridMultilevel"/>
    <w:tmpl w:val="7782521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5EA77D36"/>
    <w:multiLevelType w:val="hybridMultilevel"/>
    <w:tmpl w:val="BA82AD5C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>
    <w:nsid w:val="5FC83D5A"/>
    <w:multiLevelType w:val="hybridMultilevel"/>
    <w:tmpl w:val="A972F8CE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>
    <w:nsid w:val="63283285"/>
    <w:multiLevelType w:val="hybridMultilevel"/>
    <w:tmpl w:val="AF76C6F0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>
    <w:nsid w:val="64572A4B"/>
    <w:multiLevelType w:val="hybridMultilevel"/>
    <w:tmpl w:val="509E1A9E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>
    <w:nsid w:val="664371B8"/>
    <w:multiLevelType w:val="hybridMultilevel"/>
    <w:tmpl w:val="E9C258CE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667975D3"/>
    <w:multiLevelType w:val="hybridMultilevel"/>
    <w:tmpl w:val="EB2A5980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6A324F62"/>
    <w:multiLevelType w:val="hybridMultilevel"/>
    <w:tmpl w:val="6102F244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544B0F"/>
    <w:multiLevelType w:val="hybridMultilevel"/>
    <w:tmpl w:val="92927082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>
    <w:nsid w:val="6D482AC2"/>
    <w:multiLevelType w:val="hybridMultilevel"/>
    <w:tmpl w:val="0B2CF4E2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>
    <w:nsid w:val="6E71344B"/>
    <w:multiLevelType w:val="hybridMultilevel"/>
    <w:tmpl w:val="A27AB072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A473F61"/>
    <w:multiLevelType w:val="hybridMultilevel"/>
    <w:tmpl w:val="7FC05176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AFE3D9C"/>
    <w:multiLevelType w:val="hybridMultilevel"/>
    <w:tmpl w:val="8CD40866"/>
    <w:lvl w:ilvl="0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>
    <w:nsid w:val="7C51139E"/>
    <w:multiLevelType w:val="hybridMultilevel"/>
    <w:tmpl w:val="AF48E16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>
    <w:nsid w:val="7E8E5DA5"/>
    <w:multiLevelType w:val="hybridMultilevel"/>
    <w:tmpl w:val="BF546B3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5"/>
  </w:num>
  <w:num w:numId="3">
    <w:abstractNumId w:val="31"/>
  </w:num>
  <w:num w:numId="4">
    <w:abstractNumId w:val="43"/>
  </w:num>
  <w:num w:numId="5">
    <w:abstractNumId w:val="33"/>
  </w:num>
  <w:num w:numId="6">
    <w:abstractNumId w:val="10"/>
  </w:num>
  <w:num w:numId="7">
    <w:abstractNumId w:val="5"/>
  </w:num>
  <w:num w:numId="8">
    <w:abstractNumId w:val="24"/>
  </w:num>
  <w:num w:numId="9">
    <w:abstractNumId w:val="48"/>
  </w:num>
  <w:num w:numId="10">
    <w:abstractNumId w:val="26"/>
  </w:num>
  <w:num w:numId="11">
    <w:abstractNumId w:val="39"/>
  </w:num>
  <w:num w:numId="12">
    <w:abstractNumId w:val="20"/>
  </w:num>
  <w:num w:numId="13">
    <w:abstractNumId w:val="45"/>
  </w:num>
  <w:num w:numId="14">
    <w:abstractNumId w:val="28"/>
  </w:num>
  <w:num w:numId="15">
    <w:abstractNumId w:val="44"/>
  </w:num>
  <w:num w:numId="16">
    <w:abstractNumId w:val="29"/>
  </w:num>
  <w:num w:numId="17">
    <w:abstractNumId w:val="6"/>
  </w:num>
  <w:num w:numId="18">
    <w:abstractNumId w:val="18"/>
  </w:num>
  <w:num w:numId="19">
    <w:abstractNumId w:val="30"/>
  </w:num>
  <w:num w:numId="20">
    <w:abstractNumId w:val="32"/>
  </w:num>
  <w:num w:numId="21">
    <w:abstractNumId w:val="11"/>
  </w:num>
  <w:num w:numId="22">
    <w:abstractNumId w:val="3"/>
  </w:num>
  <w:num w:numId="23">
    <w:abstractNumId w:val="17"/>
  </w:num>
  <w:num w:numId="24">
    <w:abstractNumId w:val="7"/>
  </w:num>
  <w:num w:numId="25">
    <w:abstractNumId w:val="46"/>
  </w:num>
  <w:num w:numId="26">
    <w:abstractNumId w:val="27"/>
  </w:num>
  <w:num w:numId="27">
    <w:abstractNumId w:val="21"/>
  </w:num>
  <w:num w:numId="28">
    <w:abstractNumId w:val="41"/>
  </w:num>
  <w:num w:numId="29">
    <w:abstractNumId w:val="1"/>
  </w:num>
  <w:num w:numId="30">
    <w:abstractNumId w:val="16"/>
  </w:num>
  <w:num w:numId="31">
    <w:abstractNumId w:val="34"/>
  </w:num>
  <w:num w:numId="32">
    <w:abstractNumId w:val="15"/>
  </w:num>
  <w:num w:numId="33">
    <w:abstractNumId w:val="2"/>
  </w:num>
  <w:num w:numId="34">
    <w:abstractNumId w:val="8"/>
  </w:num>
  <w:num w:numId="35">
    <w:abstractNumId w:val="37"/>
  </w:num>
  <w:num w:numId="36">
    <w:abstractNumId w:val="36"/>
  </w:num>
  <w:num w:numId="37">
    <w:abstractNumId w:val="22"/>
  </w:num>
  <w:num w:numId="38">
    <w:abstractNumId w:val="4"/>
  </w:num>
  <w:num w:numId="39">
    <w:abstractNumId w:val="13"/>
  </w:num>
  <w:num w:numId="40">
    <w:abstractNumId w:val="14"/>
  </w:num>
  <w:num w:numId="41">
    <w:abstractNumId w:val="35"/>
  </w:num>
  <w:num w:numId="42">
    <w:abstractNumId w:val="38"/>
  </w:num>
  <w:num w:numId="43">
    <w:abstractNumId w:val="9"/>
  </w:num>
  <w:num w:numId="44">
    <w:abstractNumId w:val="42"/>
  </w:num>
  <w:num w:numId="45">
    <w:abstractNumId w:val="12"/>
  </w:num>
  <w:num w:numId="46">
    <w:abstractNumId w:val="0"/>
  </w:num>
  <w:num w:numId="47">
    <w:abstractNumId w:val="23"/>
  </w:num>
  <w:num w:numId="48">
    <w:abstractNumId w:val="40"/>
  </w:num>
  <w:num w:numId="49">
    <w:abstractNumId w:val="4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84D"/>
    <w:rsid w:val="00000181"/>
    <w:rsid w:val="000124BB"/>
    <w:rsid w:val="00012827"/>
    <w:rsid w:val="000148FB"/>
    <w:rsid w:val="00015B6C"/>
    <w:rsid w:val="00015E38"/>
    <w:rsid w:val="00017062"/>
    <w:rsid w:val="00021E94"/>
    <w:rsid w:val="000322F1"/>
    <w:rsid w:val="000426A8"/>
    <w:rsid w:val="000467F8"/>
    <w:rsid w:val="000471EB"/>
    <w:rsid w:val="00050FE8"/>
    <w:rsid w:val="000562F7"/>
    <w:rsid w:val="00062EBF"/>
    <w:rsid w:val="00063251"/>
    <w:rsid w:val="000740B2"/>
    <w:rsid w:val="00076333"/>
    <w:rsid w:val="00077D80"/>
    <w:rsid w:val="00081122"/>
    <w:rsid w:val="00091778"/>
    <w:rsid w:val="000A1AC1"/>
    <w:rsid w:val="000A79A4"/>
    <w:rsid w:val="000B1AC2"/>
    <w:rsid w:val="000C22B3"/>
    <w:rsid w:val="000C71CD"/>
    <w:rsid w:val="000C72B6"/>
    <w:rsid w:val="000C7FC9"/>
    <w:rsid w:val="000D6DE1"/>
    <w:rsid w:val="000E046B"/>
    <w:rsid w:val="000E12C2"/>
    <w:rsid w:val="000E13F3"/>
    <w:rsid w:val="000E2E9A"/>
    <w:rsid w:val="000E40A4"/>
    <w:rsid w:val="000E4391"/>
    <w:rsid w:val="000E5AB9"/>
    <w:rsid w:val="000F0A26"/>
    <w:rsid w:val="000F1EB6"/>
    <w:rsid w:val="000F30D2"/>
    <w:rsid w:val="000F5BA1"/>
    <w:rsid w:val="00102B9A"/>
    <w:rsid w:val="00103922"/>
    <w:rsid w:val="001269FD"/>
    <w:rsid w:val="0013006C"/>
    <w:rsid w:val="00132CCB"/>
    <w:rsid w:val="001420C4"/>
    <w:rsid w:val="001426A2"/>
    <w:rsid w:val="001442AA"/>
    <w:rsid w:val="00146599"/>
    <w:rsid w:val="001528AD"/>
    <w:rsid w:val="00152F73"/>
    <w:rsid w:val="001608A2"/>
    <w:rsid w:val="00162D10"/>
    <w:rsid w:val="001658A5"/>
    <w:rsid w:val="001725A0"/>
    <w:rsid w:val="00173A97"/>
    <w:rsid w:val="00177C08"/>
    <w:rsid w:val="00181E49"/>
    <w:rsid w:val="00184A38"/>
    <w:rsid w:val="00185556"/>
    <w:rsid w:val="001858C9"/>
    <w:rsid w:val="00192865"/>
    <w:rsid w:val="001A0833"/>
    <w:rsid w:val="001A2EB0"/>
    <w:rsid w:val="001A3031"/>
    <w:rsid w:val="001B0B72"/>
    <w:rsid w:val="001C445C"/>
    <w:rsid w:val="001C50C5"/>
    <w:rsid w:val="001E2CE4"/>
    <w:rsid w:val="001E583E"/>
    <w:rsid w:val="001F4266"/>
    <w:rsid w:val="00201F41"/>
    <w:rsid w:val="002043CE"/>
    <w:rsid w:val="002046D5"/>
    <w:rsid w:val="00205AFE"/>
    <w:rsid w:val="00206C80"/>
    <w:rsid w:val="0022548B"/>
    <w:rsid w:val="00227D0A"/>
    <w:rsid w:val="00240039"/>
    <w:rsid w:val="0024649F"/>
    <w:rsid w:val="002564C0"/>
    <w:rsid w:val="00256DF4"/>
    <w:rsid w:val="002604C7"/>
    <w:rsid w:val="002631B5"/>
    <w:rsid w:val="00264BA5"/>
    <w:rsid w:val="0026510D"/>
    <w:rsid w:val="00272D32"/>
    <w:rsid w:val="0027438F"/>
    <w:rsid w:val="00274B78"/>
    <w:rsid w:val="00280B83"/>
    <w:rsid w:val="00285269"/>
    <w:rsid w:val="00287528"/>
    <w:rsid w:val="002950EB"/>
    <w:rsid w:val="002A22B8"/>
    <w:rsid w:val="002A46C3"/>
    <w:rsid w:val="002A5D28"/>
    <w:rsid w:val="002B27CC"/>
    <w:rsid w:val="002B3090"/>
    <w:rsid w:val="002B761F"/>
    <w:rsid w:val="002C5265"/>
    <w:rsid w:val="002C5532"/>
    <w:rsid w:val="002D174F"/>
    <w:rsid w:val="002D46D1"/>
    <w:rsid w:val="002E4175"/>
    <w:rsid w:val="002E786E"/>
    <w:rsid w:val="002F03A9"/>
    <w:rsid w:val="003017B6"/>
    <w:rsid w:val="003052DD"/>
    <w:rsid w:val="00317CE2"/>
    <w:rsid w:val="00323A20"/>
    <w:rsid w:val="0033432A"/>
    <w:rsid w:val="00334743"/>
    <w:rsid w:val="00335740"/>
    <w:rsid w:val="00337518"/>
    <w:rsid w:val="0033762E"/>
    <w:rsid w:val="00342E2E"/>
    <w:rsid w:val="003474A5"/>
    <w:rsid w:val="00350863"/>
    <w:rsid w:val="003527D0"/>
    <w:rsid w:val="00356D3D"/>
    <w:rsid w:val="00370842"/>
    <w:rsid w:val="00382CE3"/>
    <w:rsid w:val="003851D9"/>
    <w:rsid w:val="00385728"/>
    <w:rsid w:val="00390849"/>
    <w:rsid w:val="003945D4"/>
    <w:rsid w:val="003A1464"/>
    <w:rsid w:val="003B5CBE"/>
    <w:rsid w:val="003C58E1"/>
    <w:rsid w:val="003C6349"/>
    <w:rsid w:val="003D0E55"/>
    <w:rsid w:val="003D746D"/>
    <w:rsid w:val="003E64E9"/>
    <w:rsid w:val="003F26BE"/>
    <w:rsid w:val="003F3B03"/>
    <w:rsid w:val="003F4D07"/>
    <w:rsid w:val="003F58DA"/>
    <w:rsid w:val="003F6357"/>
    <w:rsid w:val="004061E9"/>
    <w:rsid w:val="004141A8"/>
    <w:rsid w:val="00417A05"/>
    <w:rsid w:val="00417FDF"/>
    <w:rsid w:val="00426105"/>
    <w:rsid w:val="00442C6A"/>
    <w:rsid w:val="00443076"/>
    <w:rsid w:val="00443775"/>
    <w:rsid w:val="004442D6"/>
    <w:rsid w:val="00454130"/>
    <w:rsid w:val="00461ECC"/>
    <w:rsid w:val="00465BB4"/>
    <w:rsid w:val="00467D40"/>
    <w:rsid w:val="00470047"/>
    <w:rsid w:val="00484992"/>
    <w:rsid w:val="00490370"/>
    <w:rsid w:val="004A26DC"/>
    <w:rsid w:val="004B4151"/>
    <w:rsid w:val="004C0E74"/>
    <w:rsid w:val="004D4C33"/>
    <w:rsid w:val="004D6026"/>
    <w:rsid w:val="004E16F4"/>
    <w:rsid w:val="004F38D4"/>
    <w:rsid w:val="00500E34"/>
    <w:rsid w:val="00503D3C"/>
    <w:rsid w:val="00515A91"/>
    <w:rsid w:val="005168E3"/>
    <w:rsid w:val="0052184B"/>
    <w:rsid w:val="00525992"/>
    <w:rsid w:val="00544110"/>
    <w:rsid w:val="00553AF0"/>
    <w:rsid w:val="00555FD5"/>
    <w:rsid w:val="00557829"/>
    <w:rsid w:val="00564A16"/>
    <w:rsid w:val="00565E48"/>
    <w:rsid w:val="00574B1A"/>
    <w:rsid w:val="00581A2C"/>
    <w:rsid w:val="00583528"/>
    <w:rsid w:val="00586566"/>
    <w:rsid w:val="00590735"/>
    <w:rsid w:val="00590B9D"/>
    <w:rsid w:val="0059527D"/>
    <w:rsid w:val="005A17AE"/>
    <w:rsid w:val="005A20EE"/>
    <w:rsid w:val="005B3BAB"/>
    <w:rsid w:val="005B45F5"/>
    <w:rsid w:val="005B4BC0"/>
    <w:rsid w:val="005B6BDA"/>
    <w:rsid w:val="005C0742"/>
    <w:rsid w:val="005C3057"/>
    <w:rsid w:val="005D530E"/>
    <w:rsid w:val="005D6D57"/>
    <w:rsid w:val="005D79AD"/>
    <w:rsid w:val="005F03C3"/>
    <w:rsid w:val="00601F6C"/>
    <w:rsid w:val="00615158"/>
    <w:rsid w:val="00615B61"/>
    <w:rsid w:val="006219E7"/>
    <w:rsid w:val="00623A5F"/>
    <w:rsid w:val="006347C9"/>
    <w:rsid w:val="00637D1E"/>
    <w:rsid w:val="00643F86"/>
    <w:rsid w:val="00663032"/>
    <w:rsid w:val="006650CC"/>
    <w:rsid w:val="00670D8D"/>
    <w:rsid w:val="00677521"/>
    <w:rsid w:val="006963CC"/>
    <w:rsid w:val="00696D83"/>
    <w:rsid w:val="006A23C7"/>
    <w:rsid w:val="006A2848"/>
    <w:rsid w:val="006A3B69"/>
    <w:rsid w:val="006A52C7"/>
    <w:rsid w:val="006A7987"/>
    <w:rsid w:val="006B779B"/>
    <w:rsid w:val="006C221D"/>
    <w:rsid w:val="006C508E"/>
    <w:rsid w:val="006D2F84"/>
    <w:rsid w:val="006D3736"/>
    <w:rsid w:val="006D3E5A"/>
    <w:rsid w:val="006E2035"/>
    <w:rsid w:val="006E6FFE"/>
    <w:rsid w:val="006F2F91"/>
    <w:rsid w:val="006F5E74"/>
    <w:rsid w:val="006F6835"/>
    <w:rsid w:val="00702796"/>
    <w:rsid w:val="00707096"/>
    <w:rsid w:val="00707162"/>
    <w:rsid w:val="00710117"/>
    <w:rsid w:val="007102F2"/>
    <w:rsid w:val="00710A75"/>
    <w:rsid w:val="00716143"/>
    <w:rsid w:val="0072484D"/>
    <w:rsid w:val="007249EA"/>
    <w:rsid w:val="0072545F"/>
    <w:rsid w:val="00730E57"/>
    <w:rsid w:val="0073313D"/>
    <w:rsid w:val="007537B6"/>
    <w:rsid w:val="00755718"/>
    <w:rsid w:val="00763DDD"/>
    <w:rsid w:val="00776DF4"/>
    <w:rsid w:val="00780CC6"/>
    <w:rsid w:val="00783085"/>
    <w:rsid w:val="00786418"/>
    <w:rsid w:val="007A1469"/>
    <w:rsid w:val="007A1508"/>
    <w:rsid w:val="007A249C"/>
    <w:rsid w:val="007A6F32"/>
    <w:rsid w:val="007C2963"/>
    <w:rsid w:val="007C7B0F"/>
    <w:rsid w:val="007D0F7B"/>
    <w:rsid w:val="007D7FCE"/>
    <w:rsid w:val="007E2A42"/>
    <w:rsid w:val="007F5C8E"/>
    <w:rsid w:val="0080516F"/>
    <w:rsid w:val="0080571E"/>
    <w:rsid w:val="00807E88"/>
    <w:rsid w:val="008162AE"/>
    <w:rsid w:val="008165EE"/>
    <w:rsid w:val="00816B2F"/>
    <w:rsid w:val="00817570"/>
    <w:rsid w:val="00817E96"/>
    <w:rsid w:val="008272C3"/>
    <w:rsid w:val="00827ABF"/>
    <w:rsid w:val="0083253F"/>
    <w:rsid w:val="008365E8"/>
    <w:rsid w:val="00850CAA"/>
    <w:rsid w:val="008533BB"/>
    <w:rsid w:val="00876A9C"/>
    <w:rsid w:val="008868F8"/>
    <w:rsid w:val="00895459"/>
    <w:rsid w:val="008A331A"/>
    <w:rsid w:val="008A490D"/>
    <w:rsid w:val="008B01AA"/>
    <w:rsid w:val="008B0834"/>
    <w:rsid w:val="008B6A03"/>
    <w:rsid w:val="008B6AEF"/>
    <w:rsid w:val="008B75DE"/>
    <w:rsid w:val="008C138A"/>
    <w:rsid w:val="008C49DA"/>
    <w:rsid w:val="008C639A"/>
    <w:rsid w:val="008C655E"/>
    <w:rsid w:val="008C7583"/>
    <w:rsid w:val="008D2F20"/>
    <w:rsid w:val="008D3AC0"/>
    <w:rsid w:val="008D4AB4"/>
    <w:rsid w:val="008D7D0E"/>
    <w:rsid w:val="008E2A00"/>
    <w:rsid w:val="008E5D32"/>
    <w:rsid w:val="008F7FB2"/>
    <w:rsid w:val="00915EAE"/>
    <w:rsid w:val="009253C4"/>
    <w:rsid w:val="009253F3"/>
    <w:rsid w:val="00931504"/>
    <w:rsid w:val="00935A05"/>
    <w:rsid w:val="00940712"/>
    <w:rsid w:val="00953035"/>
    <w:rsid w:val="00954520"/>
    <w:rsid w:val="0096215B"/>
    <w:rsid w:val="009634AE"/>
    <w:rsid w:val="00963C00"/>
    <w:rsid w:val="009648B0"/>
    <w:rsid w:val="00973E36"/>
    <w:rsid w:val="009750E5"/>
    <w:rsid w:val="009911D8"/>
    <w:rsid w:val="009919DB"/>
    <w:rsid w:val="00992DC3"/>
    <w:rsid w:val="0099327A"/>
    <w:rsid w:val="009A3640"/>
    <w:rsid w:val="009B5793"/>
    <w:rsid w:val="009D4934"/>
    <w:rsid w:val="009E1B68"/>
    <w:rsid w:val="00A0579E"/>
    <w:rsid w:val="00A05878"/>
    <w:rsid w:val="00A15CCB"/>
    <w:rsid w:val="00A200C4"/>
    <w:rsid w:val="00A31FF7"/>
    <w:rsid w:val="00A4492E"/>
    <w:rsid w:val="00A454A0"/>
    <w:rsid w:val="00A552C7"/>
    <w:rsid w:val="00A66919"/>
    <w:rsid w:val="00A705E2"/>
    <w:rsid w:val="00A74698"/>
    <w:rsid w:val="00A81D2E"/>
    <w:rsid w:val="00A85114"/>
    <w:rsid w:val="00A87E22"/>
    <w:rsid w:val="00A97FD4"/>
    <w:rsid w:val="00AA42E9"/>
    <w:rsid w:val="00AA7BF5"/>
    <w:rsid w:val="00AB025A"/>
    <w:rsid w:val="00AB2952"/>
    <w:rsid w:val="00AB3622"/>
    <w:rsid w:val="00AB3795"/>
    <w:rsid w:val="00AC0D9C"/>
    <w:rsid w:val="00AC21C2"/>
    <w:rsid w:val="00AC2DDB"/>
    <w:rsid w:val="00AD055F"/>
    <w:rsid w:val="00AD2B0F"/>
    <w:rsid w:val="00AD2C13"/>
    <w:rsid w:val="00AE36A9"/>
    <w:rsid w:val="00AF3D76"/>
    <w:rsid w:val="00AF4167"/>
    <w:rsid w:val="00AF4C3B"/>
    <w:rsid w:val="00B10019"/>
    <w:rsid w:val="00B122AC"/>
    <w:rsid w:val="00B15D51"/>
    <w:rsid w:val="00B15FD3"/>
    <w:rsid w:val="00B16045"/>
    <w:rsid w:val="00B1618D"/>
    <w:rsid w:val="00B21588"/>
    <w:rsid w:val="00B228B8"/>
    <w:rsid w:val="00B23476"/>
    <w:rsid w:val="00B23FC3"/>
    <w:rsid w:val="00B4586E"/>
    <w:rsid w:val="00B60082"/>
    <w:rsid w:val="00B6431D"/>
    <w:rsid w:val="00B67C44"/>
    <w:rsid w:val="00B732B4"/>
    <w:rsid w:val="00B917D3"/>
    <w:rsid w:val="00B942D8"/>
    <w:rsid w:val="00B976BA"/>
    <w:rsid w:val="00BA13A8"/>
    <w:rsid w:val="00BA1A4E"/>
    <w:rsid w:val="00BA402C"/>
    <w:rsid w:val="00BA4184"/>
    <w:rsid w:val="00BA4A4E"/>
    <w:rsid w:val="00BA70C1"/>
    <w:rsid w:val="00BC0B79"/>
    <w:rsid w:val="00BC3BDC"/>
    <w:rsid w:val="00BC6EB4"/>
    <w:rsid w:val="00BC7D92"/>
    <w:rsid w:val="00BD3763"/>
    <w:rsid w:val="00BE6E1E"/>
    <w:rsid w:val="00BF049F"/>
    <w:rsid w:val="00BF1ED5"/>
    <w:rsid w:val="00BF59A7"/>
    <w:rsid w:val="00C00C49"/>
    <w:rsid w:val="00C0470D"/>
    <w:rsid w:val="00C060E1"/>
    <w:rsid w:val="00C10DC0"/>
    <w:rsid w:val="00C1266A"/>
    <w:rsid w:val="00C20209"/>
    <w:rsid w:val="00C21E11"/>
    <w:rsid w:val="00C254CD"/>
    <w:rsid w:val="00C3158C"/>
    <w:rsid w:val="00C32EC9"/>
    <w:rsid w:val="00C66E6F"/>
    <w:rsid w:val="00C7048B"/>
    <w:rsid w:val="00C74D7A"/>
    <w:rsid w:val="00C85F76"/>
    <w:rsid w:val="00C91A07"/>
    <w:rsid w:val="00C93730"/>
    <w:rsid w:val="00CA0CC4"/>
    <w:rsid w:val="00CA3E0E"/>
    <w:rsid w:val="00CA6FDF"/>
    <w:rsid w:val="00CA76B4"/>
    <w:rsid w:val="00CB3B52"/>
    <w:rsid w:val="00CB3B7F"/>
    <w:rsid w:val="00CC3C2A"/>
    <w:rsid w:val="00CD0DD2"/>
    <w:rsid w:val="00D06334"/>
    <w:rsid w:val="00D136B4"/>
    <w:rsid w:val="00D14443"/>
    <w:rsid w:val="00D1527D"/>
    <w:rsid w:val="00D249F6"/>
    <w:rsid w:val="00D31A8A"/>
    <w:rsid w:val="00D34EAF"/>
    <w:rsid w:val="00D35C7C"/>
    <w:rsid w:val="00D376C1"/>
    <w:rsid w:val="00D470DE"/>
    <w:rsid w:val="00D5307F"/>
    <w:rsid w:val="00D67D7B"/>
    <w:rsid w:val="00D71618"/>
    <w:rsid w:val="00D8017F"/>
    <w:rsid w:val="00D83D62"/>
    <w:rsid w:val="00D936CE"/>
    <w:rsid w:val="00D94063"/>
    <w:rsid w:val="00DA3099"/>
    <w:rsid w:val="00DA464E"/>
    <w:rsid w:val="00DB3480"/>
    <w:rsid w:val="00DB5B25"/>
    <w:rsid w:val="00DC3873"/>
    <w:rsid w:val="00DC5B4F"/>
    <w:rsid w:val="00DC639A"/>
    <w:rsid w:val="00DD1AF2"/>
    <w:rsid w:val="00DD3799"/>
    <w:rsid w:val="00DD3BDE"/>
    <w:rsid w:val="00DE44E9"/>
    <w:rsid w:val="00DF0175"/>
    <w:rsid w:val="00DF02E2"/>
    <w:rsid w:val="00DF3980"/>
    <w:rsid w:val="00E04E6B"/>
    <w:rsid w:val="00E06FC6"/>
    <w:rsid w:val="00E12471"/>
    <w:rsid w:val="00E13126"/>
    <w:rsid w:val="00E13857"/>
    <w:rsid w:val="00E152C5"/>
    <w:rsid w:val="00E15B8C"/>
    <w:rsid w:val="00E178C5"/>
    <w:rsid w:val="00E21A66"/>
    <w:rsid w:val="00E23E83"/>
    <w:rsid w:val="00E32128"/>
    <w:rsid w:val="00E37D3B"/>
    <w:rsid w:val="00E47BEE"/>
    <w:rsid w:val="00E50F2F"/>
    <w:rsid w:val="00E510B2"/>
    <w:rsid w:val="00E51F29"/>
    <w:rsid w:val="00E648D7"/>
    <w:rsid w:val="00E669B3"/>
    <w:rsid w:val="00E7106A"/>
    <w:rsid w:val="00E73357"/>
    <w:rsid w:val="00E74352"/>
    <w:rsid w:val="00E81272"/>
    <w:rsid w:val="00E86AB3"/>
    <w:rsid w:val="00E970CE"/>
    <w:rsid w:val="00EA0531"/>
    <w:rsid w:val="00EA1B38"/>
    <w:rsid w:val="00EA3B31"/>
    <w:rsid w:val="00EA66C8"/>
    <w:rsid w:val="00EA6B02"/>
    <w:rsid w:val="00EB56BC"/>
    <w:rsid w:val="00EB6690"/>
    <w:rsid w:val="00EB6AE7"/>
    <w:rsid w:val="00EC2922"/>
    <w:rsid w:val="00EC6B7C"/>
    <w:rsid w:val="00EC6EB4"/>
    <w:rsid w:val="00ED105C"/>
    <w:rsid w:val="00ED116D"/>
    <w:rsid w:val="00EF0938"/>
    <w:rsid w:val="00EF5ED8"/>
    <w:rsid w:val="00F02BE3"/>
    <w:rsid w:val="00F107F0"/>
    <w:rsid w:val="00F110C5"/>
    <w:rsid w:val="00F16190"/>
    <w:rsid w:val="00F24E3A"/>
    <w:rsid w:val="00F24F43"/>
    <w:rsid w:val="00F353F7"/>
    <w:rsid w:val="00F366E9"/>
    <w:rsid w:val="00F42033"/>
    <w:rsid w:val="00F43545"/>
    <w:rsid w:val="00F469D2"/>
    <w:rsid w:val="00F538EB"/>
    <w:rsid w:val="00F53A79"/>
    <w:rsid w:val="00F62B4A"/>
    <w:rsid w:val="00F657AF"/>
    <w:rsid w:val="00F82FAB"/>
    <w:rsid w:val="00F86010"/>
    <w:rsid w:val="00F8772A"/>
    <w:rsid w:val="00F93FF7"/>
    <w:rsid w:val="00FA0FFB"/>
    <w:rsid w:val="00FB082E"/>
    <w:rsid w:val="00FE6B78"/>
    <w:rsid w:val="00FF2D1B"/>
    <w:rsid w:val="00FF7A0B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4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3035"/>
    <w:pPr>
      <w:spacing w:after="200" w:line="276" w:lineRule="auto"/>
    </w:pPr>
    <w:rPr>
      <w:rFonts w:ascii="Cambria" w:hAnsi="Cambria"/>
      <w:color w:val="262626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84992"/>
    <w:pPr>
      <w:keepNext/>
      <w:keepLines/>
      <w:pageBreakBefore/>
      <w:numPr>
        <w:numId w:val="2"/>
      </w:numPr>
      <w:spacing w:before="480" w:after="0"/>
      <w:outlineLvl w:val="0"/>
    </w:pPr>
    <w:rPr>
      <w:rFonts w:eastAsia="Times New Roman"/>
      <w:b/>
      <w:bCs/>
      <w:color w:val="365F91"/>
      <w:sz w:val="4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D6DE1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32"/>
      <w:szCs w:val="26"/>
      <w:lang w:val="x-none" w:eastAsia="x-none"/>
    </w:rPr>
  </w:style>
  <w:style w:type="paragraph" w:styleId="Nadpis3">
    <w:name w:val="heading 3"/>
    <w:aliases w:val="Záhlaví 3,V_Head3,V_Head31,V_Head32,Podkapitola2,ASAPHeading 3,PA Minor Section,h3,h3 sub heading,(Alt+3),Table Attribute Heading,Heading C,sub Italic,proj3,proj31,proj32,proj33,proj34,proj35,proj36,proj37,proj38,proj39,proj310,proj311,proj312"/>
    <w:basedOn w:val="Normln"/>
    <w:next w:val="Normln"/>
    <w:link w:val="Nadpis3Char"/>
    <w:uiPriority w:val="9"/>
    <w:unhideWhenUsed/>
    <w:qFormat/>
    <w:rsid w:val="00730E57"/>
    <w:pPr>
      <w:keepNext/>
      <w:keepLines/>
      <w:spacing w:before="200" w:after="0"/>
      <w:outlineLvl w:val="2"/>
    </w:pPr>
    <w:rPr>
      <w:rFonts w:eastAsia="Times New Roman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aliases w:val="V_Head4,Nadpis 4T,ASAPHeading 4,Podkapitola3,Aufgabe,Odstavec 11,Odstavec 12,Odstavec 13,Odstavec 14,Odstavec 111,Odstavec 121,Odstavec 131,Odstavec 15,Odstavec 141,Odstavec 16,Odstavec 112,Odstavec 122,Odstavec 132,Odstavec 142,d,H4"/>
    <w:basedOn w:val="Normln"/>
    <w:next w:val="Normln"/>
    <w:link w:val="Nadpis4Char"/>
    <w:unhideWhenUsed/>
    <w:qFormat/>
    <w:rsid w:val="00730E57"/>
    <w:pPr>
      <w:keepNext/>
      <w:keepLines/>
      <w:spacing w:before="120" w:after="40"/>
      <w:outlineLvl w:val="3"/>
    </w:pPr>
    <w:rPr>
      <w:rFonts w:eastAsia="Times New Roman"/>
      <w:b/>
      <w:bCs/>
      <w:iCs/>
      <w:color w:val="1F497D"/>
      <w:sz w:val="18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16143"/>
    <w:pPr>
      <w:keepNext/>
      <w:keepLines/>
      <w:numPr>
        <w:numId w:val="1"/>
      </w:numPr>
      <w:spacing w:before="200" w:after="0"/>
      <w:outlineLvl w:val="4"/>
    </w:pPr>
    <w:rPr>
      <w:rFonts w:eastAsia="Times New Roman"/>
      <w:color w:val="243F60"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5307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484D"/>
  </w:style>
  <w:style w:type="paragraph" w:styleId="Zpat">
    <w:name w:val="footer"/>
    <w:basedOn w:val="Normln"/>
    <w:link w:val="ZpatChar"/>
    <w:uiPriority w:val="99"/>
    <w:unhideWhenUsed/>
    <w:rsid w:val="0072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484D"/>
  </w:style>
  <w:style w:type="paragraph" w:styleId="Textbubliny">
    <w:name w:val="Balloon Text"/>
    <w:basedOn w:val="Normln"/>
    <w:link w:val="TextbublinyChar"/>
    <w:uiPriority w:val="99"/>
    <w:semiHidden/>
    <w:unhideWhenUsed/>
    <w:rsid w:val="0072484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72484D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484992"/>
    <w:rPr>
      <w:rFonts w:ascii="Cambria" w:eastAsia="Times New Roman" w:hAnsi="Cambria"/>
      <w:b/>
      <w:bCs/>
      <w:color w:val="365F91"/>
      <w:sz w:val="44"/>
      <w:szCs w:val="28"/>
      <w:lang w:val="x-none" w:eastAsia="x-none"/>
    </w:rPr>
  </w:style>
  <w:style w:type="character" w:styleId="Zstupntext">
    <w:name w:val="Placeholder Text"/>
    <w:uiPriority w:val="99"/>
    <w:semiHidden/>
    <w:rsid w:val="0099327A"/>
    <w:rPr>
      <w:color w:val="808080"/>
    </w:rPr>
  </w:style>
  <w:style w:type="character" w:customStyle="1" w:styleId="Nadpis2Char">
    <w:name w:val="Nadpis 2 Char"/>
    <w:link w:val="Nadpis2"/>
    <w:uiPriority w:val="9"/>
    <w:rsid w:val="000D6DE1"/>
    <w:rPr>
      <w:rFonts w:ascii="Cambria" w:eastAsia="Times New Roman" w:hAnsi="Cambria" w:cs="Times New Roman"/>
      <w:b/>
      <w:bCs/>
      <w:color w:val="4F81BD"/>
      <w:sz w:val="32"/>
      <w:szCs w:val="26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h3 sub heading Char,(Alt+3) Char,Table Attribute Heading Char,Heading C Char,sub Italic Char,proj3 Char,proj31 Char"/>
    <w:link w:val="Nadpis3"/>
    <w:uiPriority w:val="9"/>
    <w:rsid w:val="00730E57"/>
    <w:rPr>
      <w:rFonts w:ascii="Cambria" w:eastAsia="Times New Roman" w:hAnsi="Cambria" w:cs="Times New Roman"/>
      <w:b/>
      <w:bCs/>
      <w:color w:val="4F81BD"/>
      <w:sz w:val="20"/>
    </w:rPr>
  </w:style>
  <w:style w:type="character" w:customStyle="1" w:styleId="Nadpis4Char">
    <w:name w:val="Nadpis 4 Char"/>
    <w:aliases w:val="V_Head4 Char,Nadpis 4T Char,ASAPHeading 4 Char,Podkapitola3 Char,Aufgabe Char,Odstavec 11 Char,Odstavec 12 Char,Odstavec 13 Char,Odstavec 14 Char,Odstavec 111 Char,Odstavec 121 Char,Odstavec 131 Char,Odstavec 15 Char,Odstavec 141 Char"/>
    <w:link w:val="Nadpis4"/>
    <w:uiPriority w:val="9"/>
    <w:rsid w:val="00730E57"/>
    <w:rPr>
      <w:rFonts w:ascii="Cambria" w:eastAsia="Times New Roman" w:hAnsi="Cambria" w:cs="Times New Roman"/>
      <w:b/>
      <w:bCs/>
      <w:iCs/>
      <w:color w:val="1F497D"/>
      <w:sz w:val="18"/>
    </w:rPr>
  </w:style>
  <w:style w:type="paragraph" w:customStyle="1" w:styleId="Tabulka">
    <w:name w:val="Tabulka"/>
    <w:basedOn w:val="Normln"/>
    <w:autoRedefine/>
    <w:qFormat/>
    <w:rsid w:val="00D35C7C"/>
    <w:pPr>
      <w:tabs>
        <w:tab w:val="left" w:pos="2977"/>
      </w:tabs>
      <w:spacing w:before="40" w:after="40" w:line="240" w:lineRule="auto"/>
      <w:ind w:left="113" w:right="113"/>
    </w:pPr>
    <w:rPr>
      <w:rFonts w:eastAsia="Times New Roman"/>
      <w:color w:val="1C1C1C"/>
      <w:szCs w:val="16"/>
      <w:lang w:eastAsia="cs-CZ"/>
    </w:rPr>
  </w:style>
  <w:style w:type="paragraph" w:customStyle="1" w:styleId="Tabulka-popis">
    <w:name w:val="Tabulka - popis"/>
    <w:basedOn w:val="Tabulka"/>
    <w:autoRedefine/>
    <w:qFormat/>
    <w:rsid w:val="00D35C7C"/>
    <w:rPr>
      <w:rFonts w:ascii="Calibri" w:hAnsi="Calibri"/>
      <w:color w:val="7030A0"/>
      <w:sz w:val="16"/>
    </w:rPr>
  </w:style>
  <w:style w:type="character" w:styleId="Hypertextovodkaz">
    <w:name w:val="Hyperlink"/>
    <w:uiPriority w:val="99"/>
    <w:unhideWhenUsed/>
    <w:rsid w:val="00D35C7C"/>
    <w:rPr>
      <w:color w:val="0000FF"/>
      <w:u w:val="single"/>
    </w:rPr>
  </w:style>
  <w:style w:type="paragraph" w:styleId="Odstavecseseznamem">
    <w:name w:val="List Paragraph"/>
    <w:aliases w:val="Odstavec 1"/>
    <w:basedOn w:val="Normln"/>
    <w:link w:val="OdstavecseseznamemChar"/>
    <w:uiPriority w:val="99"/>
    <w:qFormat/>
    <w:rsid w:val="000E2E9A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Nadpis5Char">
    <w:name w:val="Nadpis 5 Char"/>
    <w:link w:val="Nadpis5"/>
    <w:uiPriority w:val="9"/>
    <w:rsid w:val="00716143"/>
    <w:rPr>
      <w:rFonts w:ascii="Cambria" w:eastAsia="Times New Roman" w:hAnsi="Cambria"/>
      <w:color w:val="243F6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915EAE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NzevChar">
    <w:name w:val="Název Char"/>
    <w:link w:val="Nzev"/>
    <w:uiPriority w:val="10"/>
    <w:rsid w:val="00915EA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Nadpisobsahu">
    <w:name w:val="TOC Heading"/>
    <w:basedOn w:val="Nadpis1"/>
    <w:next w:val="Normln"/>
    <w:uiPriority w:val="39"/>
    <w:unhideWhenUsed/>
    <w:qFormat/>
    <w:rsid w:val="00953035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953035"/>
    <w:pPr>
      <w:spacing w:after="100"/>
    </w:pPr>
  </w:style>
  <w:style w:type="paragraph" w:styleId="Titulek">
    <w:name w:val="caption"/>
    <w:aliases w:val="K_Titulek"/>
    <w:basedOn w:val="Normln"/>
    <w:next w:val="Normln"/>
    <w:uiPriority w:val="4"/>
    <w:unhideWhenUsed/>
    <w:qFormat/>
    <w:rsid w:val="00D06334"/>
    <w:pPr>
      <w:keepNext/>
      <w:spacing w:line="240" w:lineRule="auto"/>
    </w:pPr>
    <w:rPr>
      <w:b/>
      <w:bCs/>
      <w:color w:val="4F81BD"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8A331A"/>
    <w:pPr>
      <w:tabs>
        <w:tab w:val="right" w:leader="dot" w:pos="9060"/>
      </w:tabs>
      <w:spacing w:after="100"/>
      <w:ind w:left="709"/>
    </w:pPr>
  </w:style>
  <w:style w:type="paragraph" w:styleId="Obsah3">
    <w:name w:val="toc 3"/>
    <w:basedOn w:val="Normln"/>
    <w:next w:val="Normln"/>
    <w:autoRedefine/>
    <w:uiPriority w:val="39"/>
    <w:unhideWhenUsed/>
    <w:rsid w:val="00E37D3B"/>
    <w:pPr>
      <w:tabs>
        <w:tab w:val="right" w:leader="dot" w:pos="9060"/>
      </w:tabs>
      <w:spacing w:after="100"/>
      <w:ind w:left="1134"/>
    </w:pPr>
  </w:style>
  <w:style w:type="paragraph" w:styleId="Seznamobrzk">
    <w:name w:val="table of figures"/>
    <w:basedOn w:val="Normln"/>
    <w:next w:val="Normln"/>
    <w:uiPriority w:val="99"/>
    <w:unhideWhenUsed/>
    <w:rsid w:val="005D6D57"/>
    <w:pPr>
      <w:spacing w:after="0"/>
    </w:pPr>
  </w:style>
  <w:style w:type="paragraph" w:customStyle="1" w:styleId="paragraf">
    <w:name w:val="paragraf"/>
    <w:basedOn w:val="Odstavecseseznamem"/>
    <w:link w:val="paragrafChar"/>
    <w:qFormat/>
    <w:rsid w:val="002B761F"/>
    <w:pPr>
      <w:numPr>
        <w:numId w:val="3"/>
      </w:numPr>
      <w:spacing w:before="240"/>
      <w:contextualSpacing w:val="0"/>
    </w:pPr>
  </w:style>
  <w:style w:type="character" w:customStyle="1" w:styleId="OdstavecseseznamemChar">
    <w:name w:val="Odstavec se seznamem Char"/>
    <w:aliases w:val="Odstavec 1 Char"/>
    <w:link w:val="Odstavecseseznamem"/>
    <w:uiPriority w:val="99"/>
    <w:rsid w:val="00385728"/>
    <w:rPr>
      <w:rFonts w:ascii="Cambria" w:hAnsi="Cambria"/>
      <w:color w:val="262626"/>
    </w:rPr>
  </w:style>
  <w:style w:type="character" w:customStyle="1" w:styleId="paragrafChar">
    <w:name w:val="paragraf Char"/>
    <w:link w:val="paragraf"/>
    <w:rsid w:val="00385728"/>
    <w:rPr>
      <w:rFonts w:ascii="Cambria" w:hAnsi="Cambria"/>
      <w:color w:val="262626"/>
      <w:lang w:val="x-none" w:eastAsia="x-none"/>
    </w:rPr>
  </w:style>
  <w:style w:type="character" w:styleId="Odkaznakoment">
    <w:name w:val="annotation reference"/>
    <w:uiPriority w:val="99"/>
    <w:semiHidden/>
    <w:unhideWhenUsed/>
    <w:rsid w:val="00F24E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E3A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F24E3A"/>
    <w:rPr>
      <w:rFonts w:ascii="Cambria" w:hAnsi="Cambria"/>
      <w:color w:val="262626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E3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24E3A"/>
    <w:rPr>
      <w:rFonts w:ascii="Cambria" w:hAnsi="Cambria"/>
      <w:b/>
      <w:bCs/>
      <w:color w:val="262626"/>
      <w:lang w:eastAsia="en-US"/>
    </w:rPr>
  </w:style>
  <w:style w:type="paragraph" w:styleId="Revize">
    <w:name w:val="Revision"/>
    <w:hidden/>
    <w:uiPriority w:val="99"/>
    <w:semiHidden/>
    <w:rsid w:val="00581A2C"/>
    <w:rPr>
      <w:rFonts w:ascii="Cambria" w:hAnsi="Cambria"/>
      <w:color w:val="262626"/>
      <w:sz w:val="22"/>
      <w:szCs w:val="22"/>
      <w:lang w:eastAsia="en-US"/>
    </w:rPr>
  </w:style>
  <w:style w:type="paragraph" w:customStyle="1" w:styleId="Default">
    <w:name w:val="Default"/>
    <w:rsid w:val="002043C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rsid w:val="00E06FC6"/>
    <w:pPr>
      <w:ind w:left="720"/>
      <w:contextualSpacing/>
      <w:jc w:val="both"/>
    </w:pPr>
    <w:rPr>
      <w:rFonts w:ascii="Calibri" w:eastAsia="Times New Roman" w:hAnsi="Calibri"/>
      <w:color w:val="auto"/>
      <w:lang w:val="x-none"/>
    </w:rPr>
  </w:style>
  <w:style w:type="character" w:customStyle="1" w:styleId="ListParagraphChar">
    <w:name w:val="List Paragraph Char"/>
    <w:link w:val="Odstavecseseznamem1"/>
    <w:locked/>
    <w:rsid w:val="00E06FC6"/>
    <w:rPr>
      <w:rFonts w:eastAsia="Times New Roman"/>
      <w:sz w:val="22"/>
      <w:szCs w:val="22"/>
      <w:lang w:val="x-none"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D5307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customStyle="1" w:styleId="odstavec">
    <w:name w:val="odstavec"/>
    <w:basedOn w:val="Normln"/>
    <w:link w:val="odstavecChar"/>
    <w:qFormat/>
    <w:rsid w:val="00D5307F"/>
    <w:pPr>
      <w:spacing w:after="120"/>
      <w:ind w:left="851"/>
    </w:pPr>
    <w:rPr>
      <w:rFonts w:asciiTheme="majorHAnsi" w:eastAsiaTheme="minorHAnsi" w:hAnsiTheme="majorHAnsi" w:cstheme="minorBidi"/>
      <w:color w:val="262626" w:themeColor="text1" w:themeTint="D9"/>
    </w:rPr>
  </w:style>
  <w:style w:type="character" w:styleId="Sledovanodkaz">
    <w:name w:val="FollowedHyperlink"/>
    <w:basedOn w:val="Standardnpsmoodstavce"/>
    <w:uiPriority w:val="99"/>
    <w:semiHidden/>
    <w:unhideWhenUsed/>
    <w:rsid w:val="00D5307F"/>
    <w:rPr>
      <w:color w:val="800080" w:themeColor="followedHyperlink"/>
      <w:u w:val="single"/>
    </w:rPr>
  </w:style>
  <w:style w:type="character" w:customStyle="1" w:styleId="odstavecChar">
    <w:name w:val="odstavec Char"/>
    <w:basedOn w:val="Standardnpsmoodstavce"/>
    <w:link w:val="odstavec"/>
    <w:rsid w:val="00D5307F"/>
    <w:rPr>
      <w:rFonts w:asciiTheme="majorHAnsi" w:eastAsiaTheme="minorHAnsi" w:hAnsiTheme="majorHAnsi" w:cstheme="minorBidi"/>
      <w:color w:val="262626" w:themeColor="text1" w:themeTint="D9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D5307F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307F"/>
    <w:pPr>
      <w:spacing w:after="0" w:line="240" w:lineRule="auto"/>
    </w:pPr>
    <w:rPr>
      <w:rFonts w:asciiTheme="majorHAnsi" w:eastAsiaTheme="minorHAnsi" w:hAnsiTheme="majorHAnsi" w:cstheme="minorBidi"/>
      <w:color w:val="262626" w:themeColor="text1" w:themeTint="D9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307F"/>
    <w:rPr>
      <w:rFonts w:asciiTheme="majorHAnsi" w:eastAsiaTheme="minorHAnsi" w:hAnsiTheme="majorHAnsi" w:cstheme="minorBidi"/>
      <w:color w:val="262626" w:themeColor="text1" w:themeTint="D9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5307F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5307F"/>
    <w:pPr>
      <w:spacing w:after="0" w:line="240" w:lineRule="auto"/>
    </w:pPr>
    <w:rPr>
      <w:rFonts w:ascii="Arial" w:eastAsia="Times New Roman" w:hAnsi="Arial"/>
      <w:color w:val="auto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5307F"/>
    <w:rPr>
      <w:rFonts w:ascii="Arial" w:eastAsia="Times New Roman" w:hAnsi="Arial"/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D5307F"/>
    <w:rPr>
      <w:vertAlign w:val="superscript"/>
    </w:rPr>
  </w:style>
  <w:style w:type="paragraph" w:styleId="Normlnweb">
    <w:name w:val="Normal (Web)"/>
    <w:basedOn w:val="Normln"/>
    <w:uiPriority w:val="99"/>
    <w:unhideWhenUsed/>
    <w:rsid w:val="00D5307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cs-CZ"/>
    </w:rPr>
  </w:style>
  <w:style w:type="paragraph" w:styleId="Bezmezer">
    <w:name w:val="No Spacing"/>
    <w:uiPriority w:val="99"/>
    <w:qFormat/>
    <w:rsid w:val="00D5307F"/>
    <w:rPr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D5307F"/>
    <w:pPr>
      <w:spacing w:after="100"/>
      <w:ind w:left="660"/>
    </w:pPr>
    <w:rPr>
      <w:rFonts w:ascii="Calibri" w:eastAsia="Times New Roman" w:hAnsi="Calibri"/>
      <w:color w:val="auto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D5307F"/>
    <w:pPr>
      <w:spacing w:after="100"/>
      <w:ind w:left="880"/>
    </w:pPr>
    <w:rPr>
      <w:rFonts w:ascii="Calibri" w:eastAsia="Times New Roman" w:hAnsi="Calibri"/>
      <w:color w:val="auto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5307F"/>
    <w:pPr>
      <w:spacing w:after="100"/>
      <w:ind w:left="1100"/>
    </w:pPr>
    <w:rPr>
      <w:rFonts w:ascii="Calibri" w:eastAsia="Times New Roman" w:hAnsi="Calibri"/>
      <w:color w:val="auto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5307F"/>
    <w:pPr>
      <w:spacing w:after="100"/>
      <w:ind w:left="1320"/>
    </w:pPr>
    <w:rPr>
      <w:rFonts w:ascii="Calibri" w:eastAsia="Times New Roman" w:hAnsi="Calibri"/>
      <w:color w:val="auto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5307F"/>
    <w:pPr>
      <w:spacing w:after="100"/>
      <w:ind w:left="1540"/>
    </w:pPr>
    <w:rPr>
      <w:rFonts w:ascii="Calibri" w:eastAsia="Times New Roman" w:hAnsi="Calibri"/>
      <w:color w:val="auto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5307F"/>
    <w:pPr>
      <w:spacing w:after="100"/>
      <w:ind w:left="1760"/>
    </w:pPr>
    <w:rPr>
      <w:rFonts w:ascii="Calibri" w:eastAsia="Times New Roman" w:hAnsi="Calibri"/>
      <w:color w:val="auto"/>
      <w:lang w:eastAsia="cs-CZ"/>
    </w:rPr>
  </w:style>
  <w:style w:type="paragraph" w:customStyle="1" w:styleId="cpNormal">
    <w:name w:val="cp_Normal"/>
    <w:basedOn w:val="Normln"/>
    <w:qFormat/>
    <w:rsid w:val="00D5307F"/>
    <w:pPr>
      <w:spacing w:after="260" w:line="260" w:lineRule="exact"/>
    </w:pPr>
    <w:rPr>
      <w:rFonts w:ascii="Times New Roman" w:hAnsi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4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3035"/>
    <w:pPr>
      <w:spacing w:after="200" w:line="276" w:lineRule="auto"/>
    </w:pPr>
    <w:rPr>
      <w:rFonts w:ascii="Cambria" w:hAnsi="Cambria"/>
      <w:color w:val="262626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84992"/>
    <w:pPr>
      <w:keepNext/>
      <w:keepLines/>
      <w:pageBreakBefore/>
      <w:numPr>
        <w:numId w:val="2"/>
      </w:numPr>
      <w:spacing w:before="480" w:after="0"/>
      <w:outlineLvl w:val="0"/>
    </w:pPr>
    <w:rPr>
      <w:rFonts w:eastAsia="Times New Roman"/>
      <w:b/>
      <w:bCs/>
      <w:color w:val="365F91"/>
      <w:sz w:val="4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D6DE1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32"/>
      <w:szCs w:val="26"/>
      <w:lang w:val="x-none" w:eastAsia="x-none"/>
    </w:rPr>
  </w:style>
  <w:style w:type="paragraph" w:styleId="Nadpis3">
    <w:name w:val="heading 3"/>
    <w:aliases w:val="Záhlaví 3,V_Head3,V_Head31,V_Head32,Podkapitola2,ASAPHeading 3,PA Minor Section,h3,h3 sub heading,(Alt+3),Table Attribute Heading,Heading C,sub Italic,proj3,proj31,proj32,proj33,proj34,proj35,proj36,proj37,proj38,proj39,proj310,proj311,proj312"/>
    <w:basedOn w:val="Normln"/>
    <w:next w:val="Normln"/>
    <w:link w:val="Nadpis3Char"/>
    <w:uiPriority w:val="9"/>
    <w:unhideWhenUsed/>
    <w:qFormat/>
    <w:rsid w:val="00730E57"/>
    <w:pPr>
      <w:keepNext/>
      <w:keepLines/>
      <w:spacing w:before="200" w:after="0"/>
      <w:outlineLvl w:val="2"/>
    </w:pPr>
    <w:rPr>
      <w:rFonts w:eastAsia="Times New Roman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aliases w:val="V_Head4,Nadpis 4T,ASAPHeading 4,Podkapitola3,Aufgabe,Odstavec 11,Odstavec 12,Odstavec 13,Odstavec 14,Odstavec 111,Odstavec 121,Odstavec 131,Odstavec 15,Odstavec 141,Odstavec 16,Odstavec 112,Odstavec 122,Odstavec 132,Odstavec 142,d,H4"/>
    <w:basedOn w:val="Normln"/>
    <w:next w:val="Normln"/>
    <w:link w:val="Nadpis4Char"/>
    <w:unhideWhenUsed/>
    <w:qFormat/>
    <w:rsid w:val="00730E57"/>
    <w:pPr>
      <w:keepNext/>
      <w:keepLines/>
      <w:spacing w:before="120" w:after="40"/>
      <w:outlineLvl w:val="3"/>
    </w:pPr>
    <w:rPr>
      <w:rFonts w:eastAsia="Times New Roman"/>
      <w:b/>
      <w:bCs/>
      <w:iCs/>
      <w:color w:val="1F497D"/>
      <w:sz w:val="18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16143"/>
    <w:pPr>
      <w:keepNext/>
      <w:keepLines/>
      <w:numPr>
        <w:numId w:val="1"/>
      </w:numPr>
      <w:spacing w:before="200" w:after="0"/>
      <w:outlineLvl w:val="4"/>
    </w:pPr>
    <w:rPr>
      <w:rFonts w:eastAsia="Times New Roman"/>
      <w:color w:val="243F60"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5307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484D"/>
  </w:style>
  <w:style w:type="paragraph" w:styleId="Zpat">
    <w:name w:val="footer"/>
    <w:basedOn w:val="Normln"/>
    <w:link w:val="ZpatChar"/>
    <w:uiPriority w:val="99"/>
    <w:unhideWhenUsed/>
    <w:rsid w:val="0072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484D"/>
  </w:style>
  <w:style w:type="paragraph" w:styleId="Textbubliny">
    <w:name w:val="Balloon Text"/>
    <w:basedOn w:val="Normln"/>
    <w:link w:val="TextbublinyChar"/>
    <w:uiPriority w:val="99"/>
    <w:semiHidden/>
    <w:unhideWhenUsed/>
    <w:rsid w:val="0072484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72484D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484992"/>
    <w:rPr>
      <w:rFonts w:ascii="Cambria" w:eastAsia="Times New Roman" w:hAnsi="Cambria"/>
      <w:b/>
      <w:bCs/>
      <w:color w:val="365F91"/>
      <w:sz w:val="44"/>
      <w:szCs w:val="28"/>
      <w:lang w:val="x-none" w:eastAsia="x-none"/>
    </w:rPr>
  </w:style>
  <w:style w:type="character" w:styleId="Zstupntext">
    <w:name w:val="Placeholder Text"/>
    <w:uiPriority w:val="99"/>
    <w:semiHidden/>
    <w:rsid w:val="0099327A"/>
    <w:rPr>
      <w:color w:val="808080"/>
    </w:rPr>
  </w:style>
  <w:style w:type="character" w:customStyle="1" w:styleId="Nadpis2Char">
    <w:name w:val="Nadpis 2 Char"/>
    <w:link w:val="Nadpis2"/>
    <w:uiPriority w:val="9"/>
    <w:rsid w:val="000D6DE1"/>
    <w:rPr>
      <w:rFonts w:ascii="Cambria" w:eastAsia="Times New Roman" w:hAnsi="Cambria" w:cs="Times New Roman"/>
      <w:b/>
      <w:bCs/>
      <w:color w:val="4F81BD"/>
      <w:sz w:val="32"/>
      <w:szCs w:val="26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h3 sub heading Char,(Alt+3) Char,Table Attribute Heading Char,Heading C Char,sub Italic Char,proj3 Char,proj31 Char"/>
    <w:link w:val="Nadpis3"/>
    <w:uiPriority w:val="9"/>
    <w:rsid w:val="00730E57"/>
    <w:rPr>
      <w:rFonts w:ascii="Cambria" w:eastAsia="Times New Roman" w:hAnsi="Cambria" w:cs="Times New Roman"/>
      <w:b/>
      <w:bCs/>
      <w:color w:val="4F81BD"/>
      <w:sz w:val="20"/>
    </w:rPr>
  </w:style>
  <w:style w:type="character" w:customStyle="1" w:styleId="Nadpis4Char">
    <w:name w:val="Nadpis 4 Char"/>
    <w:aliases w:val="V_Head4 Char,Nadpis 4T Char,ASAPHeading 4 Char,Podkapitola3 Char,Aufgabe Char,Odstavec 11 Char,Odstavec 12 Char,Odstavec 13 Char,Odstavec 14 Char,Odstavec 111 Char,Odstavec 121 Char,Odstavec 131 Char,Odstavec 15 Char,Odstavec 141 Char"/>
    <w:link w:val="Nadpis4"/>
    <w:uiPriority w:val="9"/>
    <w:rsid w:val="00730E57"/>
    <w:rPr>
      <w:rFonts w:ascii="Cambria" w:eastAsia="Times New Roman" w:hAnsi="Cambria" w:cs="Times New Roman"/>
      <w:b/>
      <w:bCs/>
      <w:iCs/>
      <w:color w:val="1F497D"/>
      <w:sz w:val="18"/>
    </w:rPr>
  </w:style>
  <w:style w:type="paragraph" w:customStyle="1" w:styleId="Tabulka">
    <w:name w:val="Tabulka"/>
    <w:basedOn w:val="Normln"/>
    <w:autoRedefine/>
    <w:qFormat/>
    <w:rsid w:val="00D35C7C"/>
    <w:pPr>
      <w:tabs>
        <w:tab w:val="left" w:pos="2977"/>
      </w:tabs>
      <w:spacing w:before="40" w:after="40" w:line="240" w:lineRule="auto"/>
      <w:ind w:left="113" w:right="113"/>
    </w:pPr>
    <w:rPr>
      <w:rFonts w:eastAsia="Times New Roman"/>
      <w:color w:val="1C1C1C"/>
      <w:szCs w:val="16"/>
      <w:lang w:eastAsia="cs-CZ"/>
    </w:rPr>
  </w:style>
  <w:style w:type="paragraph" w:customStyle="1" w:styleId="Tabulka-popis">
    <w:name w:val="Tabulka - popis"/>
    <w:basedOn w:val="Tabulka"/>
    <w:autoRedefine/>
    <w:qFormat/>
    <w:rsid w:val="00D35C7C"/>
    <w:rPr>
      <w:rFonts w:ascii="Calibri" w:hAnsi="Calibri"/>
      <w:color w:val="7030A0"/>
      <w:sz w:val="16"/>
    </w:rPr>
  </w:style>
  <w:style w:type="character" w:styleId="Hypertextovodkaz">
    <w:name w:val="Hyperlink"/>
    <w:uiPriority w:val="99"/>
    <w:unhideWhenUsed/>
    <w:rsid w:val="00D35C7C"/>
    <w:rPr>
      <w:color w:val="0000FF"/>
      <w:u w:val="single"/>
    </w:rPr>
  </w:style>
  <w:style w:type="paragraph" w:styleId="Odstavecseseznamem">
    <w:name w:val="List Paragraph"/>
    <w:aliases w:val="Odstavec 1"/>
    <w:basedOn w:val="Normln"/>
    <w:link w:val="OdstavecseseznamemChar"/>
    <w:uiPriority w:val="99"/>
    <w:qFormat/>
    <w:rsid w:val="000E2E9A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Nadpis5Char">
    <w:name w:val="Nadpis 5 Char"/>
    <w:link w:val="Nadpis5"/>
    <w:uiPriority w:val="9"/>
    <w:rsid w:val="00716143"/>
    <w:rPr>
      <w:rFonts w:ascii="Cambria" w:eastAsia="Times New Roman" w:hAnsi="Cambria"/>
      <w:color w:val="243F6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915EAE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NzevChar">
    <w:name w:val="Název Char"/>
    <w:link w:val="Nzev"/>
    <w:uiPriority w:val="10"/>
    <w:rsid w:val="00915EA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Nadpisobsahu">
    <w:name w:val="TOC Heading"/>
    <w:basedOn w:val="Nadpis1"/>
    <w:next w:val="Normln"/>
    <w:uiPriority w:val="39"/>
    <w:unhideWhenUsed/>
    <w:qFormat/>
    <w:rsid w:val="00953035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953035"/>
    <w:pPr>
      <w:spacing w:after="100"/>
    </w:pPr>
  </w:style>
  <w:style w:type="paragraph" w:styleId="Titulek">
    <w:name w:val="caption"/>
    <w:aliases w:val="K_Titulek"/>
    <w:basedOn w:val="Normln"/>
    <w:next w:val="Normln"/>
    <w:uiPriority w:val="4"/>
    <w:unhideWhenUsed/>
    <w:qFormat/>
    <w:rsid w:val="00D06334"/>
    <w:pPr>
      <w:keepNext/>
      <w:spacing w:line="240" w:lineRule="auto"/>
    </w:pPr>
    <w:rPr>
      <w:b/>
      <w:bCs/>
      <w:color w:val="4F81BD"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8A331A"/>
    <w:pPr>
      <w:tabs>
        <w:tab w:val="right" w:leader="dot" w:pos="9060"/>
      </w:tabs>
      <w:spacing w:after="100"/>
      <w:ind w:left="709"/>
    </w:pPr>
  </w:style>
  <w:style w:type="paragraph" w:styleId="Obsah3">
    <w:name w:val="toc 3"/>
    <w:basedOn w:val="Normln"/>
    <w:next w:val="Normln"/>
    <w:autoRedefine/>
    <w:uiPriority w:val="39"/>
    <w:unhideWhenUsed/>
    <w:rsid w:val="00E37D3B"/>
    <w:pPr>
      <w:tabs>
        <w:tab w:val="right" w:leader="dot" w:pos="9060"/>
      </w:tabs>
      <w:spacing w:after="100"/>
      <w:ind w:left="1134"/>
    </w:pPr>
  </w:style>
  <w:style w:type="paragraph" w:styleId="Seznamobrzk">
    <w:name w:val="table of figures"/>
    <w:basedOn w:val="Normln"/>
    <w:next w:val="Normln"/>
    <w:uiPriority w:val="99"/>
    <w:unhideWhenUsed/>
    <w:rsid w:val="005D6D57"/>
    <w:pPr>
      <w:spacing w:after="0"/>
    </w:pPr>
  </w:style>
  <w:style w:type="paragraph" w:customStyle="1" w:styleId="paragraf">
    <w:name w:val="paragraf"/>
    <w:basedOn w:val="Odstavecseseznamem"/>
    <w:link w:val="paragrafChar"/>
    <w:qFormat/>
    <w:rsid w:val="002B761F"/>
    <w:pPr>
      <w:numPr>
        <w:numId w:val="3"/>
      </w:numPr>
      <w:spacing w:before="240"/>
      <w:contextualSpacing w:val="0"/>
    </w:pPr>
  </w:style>
  <w:style w:type="character" w:customStyle="1" w:styleId="OdstavecseseznamemChar">
    <w:name w:val="Odstavec se seznamem Char"/>
    <w:aliases w:val="Odstavec 1 Char"/>
    <w:link w:val="Odstavecseseznamem"/>
    <w:uiPriority w:val="99"/>
    <w:rsid w:val="00385728"/>
    <w:rPr>
      <w:rFonts w:ascii="Cambria" w:hAnsi="Cambria"/>
      <w:color w:val="262626"/>
    </w:rPr>
  </w:style>
  <w:style w:type="character" w:customStyle="1" w:styleId="paragrafChar">
    <w:name w:val="paragraf Char"/>
    <w:link w:val="paragraf"/>
    <w:rsid w:val="00385728"/>
    <w:rPr>
      <w:rFonts w:ascii="Cambria" w:hAnsi="Cambria"/>
      <w:color w:val="262626"/>
      <w:lang w:val="x-none" w:eastAsia="x-none"/>
    </w:rPr>
  </w:style>
  <w:style w:type="character" w:styleId="Odkaznakoment">
    <w:name w:val="annotation reference"/>
    <w:uiPriority w:val="99"/>
    <w:semiHidden/>
    <w:unhideWhenUsed/>
    <w:rsid w:val="00F24E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E3A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F24E3A"/>
    <w:rPr>
      <w:rFonts w:ascii="Cambria" w:hAnsi="Cambria"/>
      <w:color w:val="262626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E3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24E3A"/>
    <w:rPr>
      <w:rFonts w:ascii="Cambria" w:hAnsi="Cambria"/>
      <w:b/>
      <w:bCs/>
      <w:color w:val="262626"/>
      <w:lang w:eastAsia="en-US"/>
    </w:rPr>
  </w:style>
  <w:style w:type="paragraph" w:styleId="Revize">
    <w:name w:val="Revision"/>
    <w:hidden/>
    <w:uiPriority w:val="99"/>
    <w:semiHidden/>
    <w:rsid w:val="00581A2C"/>
    <w:rPr>
      <w:rFonts w:ascii="Cambria" w:hAnsi="Cambria"/>
      <w:color w:val="262626"/>
      <w:sz w:val="22"/>
      <w:szCs w:val="22"/>
      <w:lang w:eastAsia="en-US"/>
    </w:rPr>
  </w:style>
  <w:style w:type="paragraph" w:customStyle="1" w:styleId="Default">
    <w:name w:val="Default"/>
    <w:rsid w:val="002043C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rsid w:val="00E06FC6"/>
    <w:pPr>
      <w:ind w:left="720"/>
      <w:contextualSpacing/>
      <w:jc w:val="both"/>
    </w:pPr>
    <w:rPr>
      <w:rFonts w:ascii="Calibri" w:eastAsia="Times New Roman" w:hAnsi="Calibri"/>
      <w:color w:val="auto"/>
      <w:lang w:val="x-none"/>
    </w:rPr>
  </w:style>
  <w:style w:type="character" w:customStyle="1" w:styleId="ListParagraphChar">
    <w:name w:val="List Paragraph Char"/>
    <w:link w:val="Odstavecseseznamem1"/>
    <w:locked/>
    <w:rsid w:val="00E06FC6"/>
    <w:rPr>
      <w:rFonts w:eastAsia="Times New Roman"/>
      <w:sz w:val="22"/>
      <w:szCs w:val="22"/>
      <w:lang w:val="x-none"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D5307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customStyle="1" w:styleId="odstavec">
    <w:name w:val="odstavec"/>
    <w:basedOn w:val="Normln"/>
    <w:link w:val="odstavecChar"/>
    <w:qFormat/>
    <w:rsid w:val="00D5307F"/>
    <w:pPr>
      <w:spacing w:after="120"/>
      <w:ind w:left="851"/>
    </w:pPr>
    <w:rPr>
      <w:rFonts w:asciiTheme="majorHAnsi" w:eastAsiaTheme="minorHAnsi" w:hAnsiTheme="majorHAnsi" w:cstheme="minorBidi"/>
      <w:color w:val="262626" w:themeColor="text1" w:themeTint="D9"/>
    </w:rPr>
  </w:style>
  <w:style w:type="character" w:styleId="Sledovanodkaz">
    <w:name w:val="FollowedHyperlink"/>
    <w:basedOn w:val="Standardnpsmoodstavce"/>
    <w:uiPriority w:val="99"/>
    <w:semiHidden/>
    <w:unhideWhenUsed/>
    <w:rsid w:val="00D5307F"/>
    <w:rPr>
      <w:color w:val="800080" w:themeColor="followedHyperlink"/>
      <w:u w:val="single"/>
    </w:rPr>
  </w:style>
  <w:style w:type="character" w:customStyle="1" w:styleId="odstavecChar">
    <w:name w:val="odstavec Char"/>
    <w:basedOn w:val="Standardnpsmoodstavce"/>
    <w:link w:val="odstavec"/>
    <w:rsid w:val="00D5307F"/>
    <w:rPr>
      <w:rFonts w:asciiTheme="majorHAnsi" w:eastAsiaTheme="minorHAnsi" w:hAnsiTheme="majorHAnsi" w:cstheme="minorBidi"/>
      <w:color w:val="262626" w:themeColor="text1" w:themeTint="D9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D5307F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307F"/>
    <w:pPr>
      <w:spacing w:after="0" w:line="240" w:lineRule="auto"/>
    </w:pPr>
    <w:rPr>
      <w:rFonts w:asciiTheme="majorHAnsi" w:eastAsiaTheme="minorHAnsi" w:hAnsiTheme="majorHAnsi" w:cstheme="minorBidi"/>
      <w:color w:val="262626" w:themeColor="text1" w:themeTint="D9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307F"/>
    <w:rPr>
      <w:rFonts w:asciiTheme="majorHAnsi" w:eastAsiaTheme="minorHAnsi" w:hAnsiTheme="majorHAnsi" w:cstheme="minorBidi"/>
      <w:color w:val="262626" w:themeColor="text1" w:themeTint="D9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5307F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5307F"/>
    <w:pPr>
      <w:spacing w:after="0" w:line="240" w:lineRule="auto"/>
    </w:pPr>
    <w:rPr>
      <w:rFonts w:ascii="Arial" w:eastAsia="Times New Roman" w:hAnsi="Arial"/>
      <w:color w:val="auto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5307F"/>
    <w:rPr>
      <w:rFonts w:ascii="Arial" w:eastAsia="Times New Roman" w:hAnsi="Arial"/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D5307F"/>
    <w:rPr>
      <w:vertAlign w:val="superscript"/>
    </w:rPr>
  </w:style>
  <w:style w:type="paragraph" w:styleId="Normlnweb">
    <w:name w:val="Normal (Web)"/>
    <w:basedOn w:val="Normln"/>
    <w:uiPriority w:val="99"/>
    <w:unhideWhenUsed/>
    <w:rsid w:val="00D5307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cs-CZ"/>
    </w:rPr>
  </w:style>
  <w:style w:type="paragraph" w:styleId="Bezmezer">
    <w:name w:val="No Spacing"/>
    <w:uiPriority w:val="99"/>
    <w:qFormat/>
    <w:rsid w:val="00D5307F"/>
    <w:rPr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D5307F"/>
    <w:pPr>
      <w:spacing w:after="100"/>
      <w:ind w:left="660"/>
    </w:pPr>
    <w:rPr>
      <w:rFonts w:ascii="Calibri" w:eastAsia="Times New Roman" w:hAnsi="Calibri"/>
      <w:color w:val="auto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D5307F"/>
    <w:pPr>
      <w:spacing w:after="100"/>
      <w:ind w:left="880"/>
    </w:pPr>
    <w:rPr>
      <w:rFonts w:ascii="Calibri" w:eastAsia="Times New Roman" w:hAnsi="Calibri"/>
      <w:color w:val="auto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5307F"/>
    <w:pPr>
      <w:spacing w:after="100"/>
      <w:ind w:left="1100"/>
    </w:pPr>
    <w:rPr>
      <w:rFonts w:ascii="Calibri" w:eastAsia="Times New Roman" w:hAnsi="Calibri"/>
      <w:color w:val="auto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5307F"/>
    <w:pPr>
      <w:spacing w:after="100"/>
      <w:ind w:left="1320"/>
    </w:pPr>
    <w:rPr>
      <w:rFonts w:ascii="Calibri" w:eastAsia="Times New Roman" w:hAnsi="Calibri"/>
      <w:color w:val="auto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5307F"/>
    <w:pPr>
      <w:spacing w:after="100"/>
      <w:ind w:left="1540"/>
    </w:pPr>
    <w:rPr>
      <w:rFonts w:ascii="Calibri" w:eastAsia="Times New Roman" w:hAnsi="Calibri"/>
      <w:color w:val="auto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5307F"/>
    <w:pPr>
      <w:spacing w:after="100"/>
      <w:ind w:left="1760"/>
    </w:pPr>
    <w:rPr>
      <w:rFonts w:ascii="Calibri" w:eastAsia="Times New Roman" w:hAnsi="Calibri"/>
      <w:color w:val="auto"/>
      <w:lang w:eastAsia="cs-CZ"/>
    </w:rPr>
  </w:style>
  <w:style w:type="paragraph" w:customStyle="1" w:styleId="cpNormal">
    <w:name w:val="cp_Normal"/>
    <w:basedOn w:val="Normln"/>
    <w:qFormat/>
    <w:rsid w:val="00D5307F"/>
    <w:pPr>
      <w:spacing w:after="260" w:line="260" w:lineRule="exact"/>
    </w:pPr>
    <w:rPr>
      <w:rFonts w:ascii="Times New Roman" w:hAnsi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settings" Target="settings.xml"/><Relationship Id="rId18" Type="http://schemas.openxmlformats.org/officeDocument/2006/relationships/image" Target="media/image2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customXml" Target="../customXml/item7.xml"/><Relationship Id="rId12" Type="http://schemas.microsoft.com/office/2007/relationships/stylesWithEffects" Target="stylesWithEffects.xml"/><Relationship Id="rId17" Type="http://schemas.openxmlformats.org/officeDocument/2006/relationships/image" Target="media/image1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endnotes" Target="endnotes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2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footnotes" Target="footnotes.xml"/><Relationship Id="rId23" Type="http://schemas.openxmlformats.org/officeDocument/2006/relationships/footer" Target="footer2.xml"/><Relationship Id="rId10" Type="http://schemas.openxmlformats.org/officeDocument/2006/relationships/numbering" Target="numbering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webSettings" Target="webSettings.xm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F7D37E190D8F499647E67241640741" ma:contentTypeVersion="0" ma:contentTypeDescription="Vytvoří nový dokument" ma:contentTypeScope="" ma:versionID="f25b39cc588040d93587044b45dd9f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a946ae11b9d955a35138457de55997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6C68A-CA26-47DF-98E2-27C50A616D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BBF3BE-E8D4-49FC-B35C-D9E705526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7FA3BC-FD3A-4874-8F19-48B9DD4B35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774243-523F-4FAE-8CEE-39FD08E8EBE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B3C2E9C-332F-4849-9994-2FBA0909408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51C2B33-D4DB-4F0D-8FCC-7A8AEE32302C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3BB333D-402C-499B-BDF8-252C65B52B98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53C5EDA-0BF4-4ABF-AF5A-D4BE515CC5AD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83728368-7588-46C8-B4A0-E0D6DAB48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42</Pages>
  <Words>10873</Words>
  <Characters>64157</Characters>
  <Application>Microsoft Office Word</Application>
  <DocSecurity>0</DocSecurity>
  <Lines>534</Lines>
  <Paragraphs>149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Rektorys Petr Ing.</dc:creator>
  <cp:keywords>RČP CZ.1.06/3.4.00/11.07071</cp:keywords>
  <cp:lastModifiedBy>287286</cp:lastModifiedBy>
  <cp:revision>2</cp:revision>
  <cp:lastPrinted>2013-02-08T12:58:00Z</cp:lastPrinted>
  <dcterms:created xsi:type="dcterms:W3CDTF">2013-10-20T20:43:00Z</dcterms:created>
  <dcterms:modified xsi:type="dcterms:W3CDTF">2013-10-30T08:37:00Z</dcterms:modified>
  <cp:category>Výzva k jednání MV-GŘ HZS s GD ze dne 12/11/2012 č. j. MV-106483-7/PO-PSM-2012</cp:category>
</cp:coreProperties>
</file>