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5FB9B26" w14:textId="77777777" w:rsidR="00083EFF" w:rsidRPr="00931504" w:rsidRDefault="00083EFF" w:rsidP="00083EFF">
      <w:pPr>
        <w:pStyle w:val="Nzev"/>
        <w:spacing w:before="6600"/>
        <w:ind w:right="-567"/>
        <w:rPr>
          <w:b/>
        </w:rPr>
      </w:pPr>
      <w:r>
        <w:rPr>
          <w:b/>
        </w:rPr>
        <w:fldChar w:fldCharType="begin"/>
      </w:r>
      <w:r w:rsidRPr="001217FA">
        <w:rPr>
          <w:b/>
        </w:rPr>
        <w:instrText xml:space="preserve"> TITLE  \* Upper  \* MERGEFORMAT </w:instrText>
      </w:r>
      <w:r>
        <w:rPr>
          <w:b/>
        </w:rPr>
        <w:fldChar w:fldCharType="separate"/>
      </w:r>
      <w:r>
        <w:rPr>
          <w:b/>
        </w:rPr>
        <w:t>PROVÁDĚCÍ KONCEPT SW ŘEŠENÍ</w:t>
      </w:r>
      <w:r>
        <w:rPr>
          <w:b/>
        </w:rPr>
        <w:fldChar w:fldCharType="end"/>
      </w:r>
      <w:r>
        <w:rPr>
          <w:b/>
        </w:rPr>
        <w:t xml:space="preserve"> (PK)</w:t>
      </w:r>
    </w:p>
    <w:p w14:paraId="607BE535" w14:textId="77777777" w:rsidR="00083EFF" w:rsidRPr="00083EFF" w:rsidRDefault="00083EFF" w:rsidP="00083EFF">
      <w:pPr>
        <w:spacing w:after="0"/>
        <w:rPr>
          <w:color w:val="1F497D"/>
          <w:sz w:val="28"/>
        </w:rPr>
      </w:pPr>
      <w:r w:rsidRPr="00083EFF">
        <w:rPr>
          <w:color w:val="1F497D"/>
          <w:sz w:val="28"/>
        </w:rPr>
        <w:t xml:space="preserve">projektu </w:t>
      </w:r>
    </w:p>
    <w:p w14:paraId="0C150B62" w14:textId="77777777" w:rsidR="00083EFF" w:rsidRPr="00083EFF" w:rsidRDefault="00083EFF" w:rsidP="00083EFF">
      <w:pPr>
        <w:spacing w:after="0"/>
        <w:rPr>
          <w:color w:val="1F497D"/>
          <w:sz w:val="28"/>
          <w:szCs w:val="52"/>
        </w:rPr>
      </w:pPr>
      <w:r w:rsidRPr="00083EFF">
        <w:rPr>
          <w:color w:val="1F497D"/>
          <w:sz w:val="28"/>
          <w:szCs w:val="52"/>
        </w:rPr>
        <w:t>Národní informační systém integrovaného záchranného systému (NIS IZS)</w:t>
      </w:r>
    </w:p>
    <w:p w14:paraId="1E625C03" w14:textId="77777777" w:rsidR="00083EFF" w:rsidRPr="00083EFF" w:rsidRDefault="00083EFF" w:rsidP="00083EFF">
      <w:pPr>
        <w:spacing w:before="240" w:after="120"/>
        <w:rPr>
          <w:color w:val="1F497D"/>
          <w:sz w:val="28"/>
          <w:szCs w:val="52"/>
        </w:rPr>
      </w:pPr>
      <w:r w:rsidRPr="00083EFF">
        <w:rPr>
          <w:color w:val="1F497D"/>
          <w:sz w:val="28"/>
          <w:szCs w:val="52"/>
        </w:rPr>
        <w:t>část</w:t>
      </w:r>
    </w:p>
    <w:p w14:paraId="3E70956A" w14:textId="77777777" w:rsidR="00083EFF" w:rsidRPr="00083EFF" w:rsidRDefault="00083EFF" w:rsidP="00083EFF">
      <w:pPr>
        <w:spacing w:after="0"/>
        <w:rPr>
          <w:b/>
          <w:color w:val="1F497D"/>
          <w:sz w:val="52"/>
          <w:szCs w:val="52"/>
        </w:rPr>
      </w:pPr>
      <w:r w:rsidRPr="00083EFF">
        <w:rPr>
          <w:b/>
          <w:color w:val="1F497D"/>
          <w:sz w:val="52"/>
          <w:szCs w:val="52"/>
        </w:rPr>
        <w:t>ÚVOD</w:t>
      </w:r>
    </w:p>
    <w:p w14:paraId="0020D170" w14:textId="77777777" w:rsidR="00083EFF" w:rsidRPr="00083EFF" w:rsidRDefault="00083EFF" w:rsidP="00083EFF">
      <w:pPr>
        <w:rPr>
          <w:color w:val="1F497D"/>
          <w:sz w:val="24"/>
        </w:rPr>
      </w:pPr>
    </w:p>
    <w:p w14:paraId="060F6592" w14:textId="77777777" w:rsidR="00083EFF" w:rsidRPr="00083EFF" w:rsidRDefault="00083EFF" w:rsidP="00083EFF">
      <w:pPr>
        <w:tabs>
          <w:tab w:val="left" w:pos="3686"/>
        </w:tabs>
        <w:ind w:left="3686" w:hanging="3686"/>
        <w:rPr>
          <w:color w:val="1F497D"/>
          <w:sz w:val="24"/>
        </w:rPr>
      </w:pPr>
      <w:r w:rsidRPr="00083EFF">
        <w:rPr>
          <w:color w:val="1F497D"/>
          <w:sz w:val="24"/>
        </w:rPr>
        <w:t>Dokument obsahuje:</w:t>
      </w:r>
      <w:r w:rsidRPr="00083EFF">
        <w:rPr>
          <w:color w:val="1F497D"/>
          <w:sz w:val="24"/>
        </w:rPr>
        <w:tab/>
        <w:t xml:space="preserve">Krycí list, manažerské shrnutí a seznam zkratek </w:t>
      </w:r>
    </w:p>
    <w:p w14:paraId="17B84824" w14:textId="022B53A2" w:rsidR="00083EFF" w:rsidRPr="00083EFF" w:rsidRDefault="00122DE7" w:rsidP="00083EFF">
      <w:pPr>
        <w:tabs>
          <w:tab w:val="left" w:pos="3686"/>
        </w:tabs>
        <w:rPr>
          <w:color w:val="1F497D"/>
          <w:sz w:val="24"/>
        </w:rPr>
      </w:pPr>
      <w:proofErr w:type="gramStart"/>
      <w:r>
        <w:rPr>
          <w:color w:val="1F497D"/>
          <w:sz w:val="24"/>
        </w:rPr>
        <w:t>Verze:</w:t>
      </w:r>
      <w:r>
        <w:rPr>
          <w:color w:val="1F497D"/>
          <w:sz w:val="24"/>
        </w:rPr>
        <w:tab/>
        <w:t>5.</w:t>
      </w:r>
      <w:del w:id="1" w:author="287286" w:date="2013-10-30T09:59:00Z">
        <w:r w:rsidR="00083EFF" w:rsidRPr="00083EFF">
          <w:rPr>
            <w:color w:val="1F497D"/>
            <w:sz w:val="24"/>
          </w:rPr>
          <w:delText>0</w:delText>
        </w:r>
      </w:del>
      <w:ins w:id="2" w:author="287286" w:date="2013-10-30T09:59:00Z">
        <w:r>
          <w:rPr>
            <w:color w:val="1F497D"/>
            <w:sz w:val="24"/>
          </w:rPr>
          <w:t>1</w:t>
        </w:r>
      </w:ins>
      <w:proofErr w:type="gramEnd"/>
    </w:p>
    <w:p w14:paraId="13B45479" w14:textId="77777777" w:rsidR="00083EFF" w:rsidRPr="00083EFF" w:rsidRDefault="00083EFF" w:rsidP="00083EFF">
      <w:pPr>
        <w:tabs>
          <w:tab w:val="left" w:pos="3686"/>
        </w:tabs>
        <w:rPr>
          <w:color w:val="1F497D"/>
          <w:sz w:val="24"/>
        </w:rPr>
      </w:pPr>
      <w:r w:rsidRPr="00083EFF">
        <w:rPr>
          <w:color w:val="1F497D"/>
          <w:sz w:val="24"/>
        </w:rPr>
        <w:t>Schválil za Dodavatele:</w:t>
      </w:r>
      <w:r w:rsidRPr="00083EFF">
        <w:rPr>
          <w:color w:val="1F497D"/>
          <w:sz w:val="24"/>
        </w:rPr>
        <w:tab/>
        <w:t>Tomáš Faško</w:t>
      </w:r>
    </w:p>
    <w:p w14:paraId="08196CE1" w14:textId="53340C46" w:rsidR="00083EFF" w:rsidRPr="00083EFF" w:rsidRDefault="00122DE7" w:rsidP="00083EFF">
      <w:pPr>
        <w:tabs>
          <w:tab w:val="left" w:pos="3686"/>
        </w:tabs>
        <w:rPr>
          <w:color w:val="1F497D"/>
          <w:sz w:val="24"/>
        </w:rPr>
      </w:pPr>
      <w:r>
        <w:rPr>
          <w:color w:val="1F497D"/>
          <w:sz w:val="24"/>
        </w:rPr>
        <w:t>Datum aktualizace:</w:t>
      </w:r>
      <w:r>
        <w:rPr>
          <w:color w:val="1F497D"/>
          <w:sz w:val="24"/>
        </w:rPr>
        <w:tab/>
      </w:r>
      <w:del w:id="3" w:author="287286" w:date="2013-10-30T09:59:00Z">
        <w:r w:rsidR="00083EFF" w:rsidRPr="00083EFF">
          <w:rPr>
            <w:color w:val="1F497D"/>
            <w:sz w:val="24"/>
          </w:rPr>
          <w:delText>20</w:delText>
        </w:r>
      </w:del>
      <w:ins w:id="4" w:author="287286" w:date="2013-10-30T09:59:00Z">
        <w:r>
          <w:rPr>
            <w:color w:val="1F497D"/>
            <w:sz w:val="24"/>
          </w:rPr>
          <w:t>3</w:t>
        </w:r>
        <w:r w:rsidR="00083EFF" w:rsidRPr="00083EFF">
          <w:rPr>
            <w:color w:val="1F497D"/>
            <w:sz w:val="24"/>
          </w:rPr>
          <w:t>0</w:t>
        </w:r>
      </w:ins>
      <w:r w:rsidR="00083EFF" w:rsidRPr="00083EFF">
        <w:rPr>
          <w:color w:val="1F497D"/>
          <w:sz w:val="24"/>
        </w:rPr>
        <w:t>/10/2013</w:t>
      </w:r>
    </w:p>
    <w:p w14:paraId="5272B76F" w14:textId="77777777" w:rsidR="00083EFF" w:rsidRPr="00EF11CB" w:rsidRDefault="00083EFF" w:rsidP="00083EFF">
      <w:pPr>
        <w:tabs>
          <w:tab w:val="left" w:pos="3686"/>
        </w:tabs>
        <w:rPr>
          <w:sz w:val="24"/>
        </w:rPr>
      </w:pPr>
      <w:r>
        <w:rPr>
          <w:sz w:val="24"/>
        </w:rPr>
        <w:tab/>
      </w:r>
      <w:r>
        <w:br w:type="page"/>
      </w:r>
    </w:p>
    <w:p w14:paraId="15F40EA8" w14:textId="77777777" w:rsidR="00083EFF" w:rsidRDefault="00083EFF" w:rsidP="00083EFF">
      <w:pPr>
        <w:pStyle w:val="Nzev"/>
        <w:spacing w:after="240"/>
      </w:pPr>
      <w:r w:rsidRPr="00953035">
        <w:rPr>
          <w:sz w:val="44"/>
        </w:rPr>
        <w:lastRenderedPageBreak/>
        <w:t>Obsah</w:t>
      </w:r>
    </w:p>
    <w:p w14:paraId="0EC7A989" w14:textId="77777777" w:rsidR="00956801" w:rsidRDefault="00083EFF">
      <w:pPr>
        <w:pStyle w:val="Obsah1"/>
        <w:tabs>
          <w:tab w:val="left" w:pos="709"/>
          <w:tab w:val="right" w:leader="dot" w:pos="9060"/>
        </w:tabs>
        <w:rPr>
          <w:del w:id="5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del w:id="6" w:author="287286" w:date="2013-10-30T09:59:00Z">
        <w:r w:rsidR="00E77034">
          <w:fldChar w:fldCharType="begin"/>
        </w:r>
        <w:r w:rsidR="00E77034">
          <w:delInstrText xml:space="preserve"> HYPERLINK \l "_Toc370046521" </w:delInstrText>
        </w:r>
        <w:r w:rsidR="00E77034">
          <w:fldChar w:fldCharType="separate"/>
        </w:r>
        <w:r w:rsidR="00956801" w:rsidRPr="008728BA">
          <w:rPr>
            <w:rStyle w:val="Hypertextovodkaz"/>
            <w:noProof/>
          </w:rPr>
          <w:delText>01.</w:delText>
        </w:r>
        <w:r w:rsidR="00956801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956801" w:rsidRPr="008728BA">
          <w:rPr>
            <w:rStyle w:val="Hypertextovodkaz"/>
            <w:noProof/>
          </w:rPr>
          <w:delText>Krycí list dokumentu</w:delText>
        </w:r>
        <w:r w:rsidR="00956801">
          <w:rPr>
            <w:noProof/>
            <w:webHidden/>
          </w:rPr>
          <w:tab/>
        </w:r>
        <w:r w:rsidR="00956801">
          <w:rPr>
            <w:noProof/>
            <w:webHidden/>
          </w:rPr>
          <w:fldChar w:fldCharType="begin"/>
        </w:r>
        <w:r w:rsidR="00956801">
          <w:rPr>
            <w:noProof/>
            <w:webHidden/>
          </w:rPr>
          <w:delInstrText xml:space="preserve"> PAGEREF _Toc370046521 \h </w:delInstrText>
        </w:r>
        <w:r w:rsidR="00956801">
          <w:rPr>
            <w:noProof/>
            <w:webHidden/>
          </w:rPr>
        </w:r>
        <w:r w:rsidR="00956801">
          <w:rPr>
            <w:noProof/>
            <w:webHidden/>
          </w:rPr>
          <w:fldChar w:fldCharType="separate"/>
        </w:r>
        <w:r w:rsidR="00956801">
          <w:rPr>
            <w:noProof/>
            <w:webHidden/>
          </w:rPr>
          <w:delText>3</w:delText>
        </w:r>
        <w:r w:rsidR="00956801">
          <w:rPr>
            <w:noProof/>
            <w:webHidden/>
          </w:rPr>
          <w:fldChar w:fldCharType="end"/>
        </w:r>
        <w:r w:rsidR="00E77034">
          <w:rPr>
            <w:noProof/>
          </w:rPr>
          <w:fldChar w:fldCharType="end"/>
        </w:r>
      </w:del>
    </w:p>
    <w:p w14:paraId="1CBF978E" w14:textId="77777777" w:rsidR="00956801" w:rsidRDefault="00E77034">
      <w:pPr>
        <w:pStyle w:val="Obsah1"/>
        <w:tabs>
          <w:tab w:val="left" w:pos="709"/>
          <w:tab w:val="right" w:leader="dot" w:pos="9060"/>
        </w:tabs>
        <w:rPr>
          <w:del w:id="7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del w:id="8" w:author="287286" w:date="2013-10-30T09:59:00Z">
        <w:r>
          <w:fldChar w:fldCharType="begin"/>
        </w:r>
        <w:r>
          <w:delInstrText xml:space="preserve"> HYPERLINK \l "_Toc370046522" </w:delInstrText>
        </w:r>
        <w:r>
          <w:fldChar w:fldCharType="separate"/>
        </w:r>
        <w:r w:rsidR="00956801" w:rsidRPr="008728BA">
          <w:rPr>
            <w:rStyle w:val="Hypertextovodkaz"/>
            <w:noProof/>
          </w:rPr>
          <w:delText>02.</w:delText>
        </w:r>
        <w:r w:rsidR="00956801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956801" w:rsidRPr="008728BA">
          <w:rPr>
            <w:rStyle w:val="Hypertextovodkaz"/>
            <w:noProof/>
          </w:rPr>
          <w:delText>Manažerské shrnutí</w:delText>
        </w:r>
        <w:r w:rsidR="00956801">
          <w:rPr>
            <w:noProof/>
            <w:webHidden/>
          </w:rPr>
          <w:tab/>
        </w:r>
        <w:r w:rsidR="00956801">
          <w:rPr>
            <w:noProof/>
            <w:webHidden/>
          </w:rPr>
          <w:fldChar w:fldCharType="begin"/>
        </w:r>
        <w:r w:rsidR="00956801">
          <w:rPr>
            <w:noProof/>
            <w:webHidden/>
          </w:rPr>
          <w:delInstrText xml:space="preserve"> PAGEREF _Toc370046522 \h </w:delInstrText>
        </w:r>
        <w:r w:rsidR="00956801">
          <w:rPr>
            <w:noProof/>
            <w:webHidden/>
          </w:rPr>
        </w:r>
        <w:r w:rsidR="00956801">
          <w:rPr>
            <w:noProof/>
            <w:webHidden/>
          </w:rPr>
          <w:fldChar w:fldCharType="separate"/>
        </w:r>
        <w:r w:rsidR="00956801">
          <w:rPr>
            <w:noProof/>
            <w:webHidden/>
          </w:rPr>
          <w:delText>4</w:delText>
        </w:r>
        <w:r w:rsidR="00956801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D25F18F" w14:textId="77777777" w:rsidR="00956801" w:rsidRDefault="00E77034">
      <w:pPr>
        <w:pStyle w:val="Obsah1"/>
        <w:tabs>
          <w:tab w:val="left" w:pos="709"/>
          <w:tab w:val="right" w:leader="dot" w:pos="9060"/>
        </w:tabs>
        <w:rPr>
          <w:del w:id="9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del w:id="10" w:author="287286" w:date="2013-10-30T09:59:00Z">
        <w:r>
          <w:fldChar w:fldCharType="begin"/>
        </w:r>
        <w:r>
          <w:delInstrText xml:space="preserve"> HYPERLINK \l "_Toc370046523" </w:delInstrText>
        </w:r>
        <w:r>
          <w:fldChar w:fldCharType="separate"/>
        </w:r>
        <w:r w:rsidR="00956801" w:rsidRPr="008728BA">
          <w:rPr>
            <w:rStyle w:val="Hypertextovodkaz"/>
            <w:noProof/>
          </w:rPr>
          <w:delText>03.</w:delText>
        </w:r>
        <w:r w:rsidR="00956801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956801" w:rsidRPr="008728BA">
          <w:rPr>
            <w:rStyle w:val="Hypertextovodkaz"/>
            <w:noProof/>
          </w:rPr>
          <w:delText>Ekonomika - investice</w:delText>
        </w:r>
        <w:r w:rsidR="00956801">
          <w:rPr>
            <w:noProof/>
            <w:webHidden/>
          </w:rPr>
          <w:tab/>
        </w:r>
        <w:r w:rsidR="00956801">
          <w:rPr>
            <w:noProof/>
            <w:webHidden/>
          </w:rPr>
          <w:fldChar w:fldCharType="begin"/>
        </w:r>
        <w:r w:rsidR="00956801">
          <w:rPr>
            <w:noProof/>
            <w:webHidden/>
          </w:rPr>
          <w:delInstrText xml:space="preserve"> PAGEREF _Toc370046523 \h </w:delInstrText>
        </w:r>
        <w:r w:rsidR="00956801">
          <w:rPr>
            <w:noProof/>
            <w:webHidden/>
          </w:rPr>
        </w:r>
        <w:r w:rsidR="00956801">
          <w:rPr>
            <w:noProof/>
            <w:webHidden/>
          </w:rPr>
          <w:fldChar w:fldCharType="separate"/>
        </w:r>
        <w:r w:rsidR="00956801">
          <w:rPr>
            <w:noProof/>
            <w:webHidden/>
          </w:rPr>
          <w:delText>5</w:delText>
        </w:r>
        <w:r w:rsidR="00956801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33B0E606" w14:textId="77777777" w:rsidR="00956801" w:rsidRDefault="00E77034">
      <w:pPr>
        <w:pStyle w:val="Obsah1"/>
        <w:tabs>
          <w:tab w:val="left" w:pos="709"/>
          <w:tab w:val="right" w:leader="dot" w:pos="9060"/>
        </w:tabs>
        <w:rPr>
          <w:del w:id="11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del w:id="12" w:author="287286" w:date="2013-10-30T09:59:00Z">
        <w:r>
          <w:fldChar w:fldCharType="begin"/>
        </w:r>
        <w:r>
          <w:delInstrText xml:space="preserve"> HYPERLINK \l "_Toc370046524" </w:delInstrText>
        </w:r>
        <w:r>
          <w:fldChar w:fldCharType="separate"/>
        </w:r>
        <w:r w:rsidR="00956801" w:rsidRPr="008728BA">
          <w:rPr>
            <w:rStyle w:val="Hypertextovodkaz"/>
            <w:noProof/>
          </w:rPr>
          <w:delText>04.</w:delText>
        </w:r>
        <w:r w:rsidR="00956801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956801" w:rsidRPr="008728BA">
          <w:rPr>
            <w:rStyle w:val="Hypertextovodkaz"/>
            <w:noProof/>
          </w:rPr>
          <w:delText>Seznam zkratek a pojmů NIS IZS</w:delText>
        </w:r>
        <w:r w:rsidR="00956801">
          <w:rPr>
            <w:noProof/>
            <w:webHidden/>
          </w:rPr>
          <w:tab/>
        </w:r>
        <w:r w:rsidR="00956801">
          <w:rPr>
            <w:noProof/>
            <w:webHidden/>
          </w:rPr>
          <w:fldChar w:fldCharType="begin"/>
        </w:r>
        <w:r w:rsidR="00956801">
          <w:rPr>
            <w:noProof/>
            <w:webHidden/>
          </w:rPr>
          <w:delInstrText xml:space="preserve"> PAGEREF _Toc370046524 \h </w:delInstrText>
        </w:r>
        <w:r w:rsidR="00956801">
          <w:rPr>
            <w:noProof/>
            <w:webHidden/>
          </w:rPr>
        </w:r>
        <w:r w:rsidR="00956801">
          <w:rPr>
            <w:noProof/>
            <w:webHidden/>
          </w:rPr>
          <w:fldChar w:fldCharType="separate"/>
        </w:r>
        <w:r w:rsidR="00956801">
          <w:rPr>
            <w:noProof/>
            <w:webHidden/>
          </w:rPr>
          <w:delText>6</w:delText>
        </w:r>
        <w:r w:rsidR="00956801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4EE2FF6C" w14:textId="77777777" w:rsidR="00122DE7" w:rsidRDefault="00E77034">
      <w:pPr>
        <w:pStyle w:val="Obsah1"/>
        <w:tabs>
          <w:tab w:val="left" w:pos="709"/>
          <w:tab w:val="right" w:leader="dot" w:pos="9060"/>
        </w:tabs>
        <w:rPr>
          <w:ins w:id="13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ins w:id="14" w:author="287286" w:date="2013-10-30T09:59:00Z">
        <w:r>
          <w:fldChar w:fldCharType="begin"/>
        </w:r>
        <w:r>
          <w:instrText xml:space="preserve"> HYPERLINK \l "_Toc370849682" </w:instrText>
        </w:r>
        <w:r>
          <w:fldChar w:fldCharType="separate"/>
        </w:r>
        <w:r w:rsidR="00122DE7" w:rsidRPr="001302D8">
          <w:rPr>
            <w:rStyle w:val="Hypertextovodkaz"/>
            <w:noProof/>
          </w:rPr>
          <w:t>01.</w:t>
        </w:r>
        <w:r w:rsidR="00122DE7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122DE7" w:rsidRPr="001302D8">
          <w:rPr>
            <w:rStyle w:val="Hypertextovodkaz"/>
            <w:noProof/>
          </w:rPr>
          <w:t>Krycí list dokumentu</w:t>
        </w:r>
        <w:r w:rsidR="00122DE7">
          <w:rPr>
            <w:noProof/>
            <w:webHidden/>
          </w:rPr>
          <w:tab/>
        </w:r>
        <w:r w:rsidR="00122DE7">
          <w:rPr>
            <w:noProof/>
            <w:webHidden/>
          </w:rPr>
          <w:fldChar w:fldCharType="begin"/>
        </w:r>
        <w:r w:rsidR="00122DE7">
          <w:rPr>
            <w:noProof/>
            <w:webHidden/>
          </w:rPr>
          <w:instrText xml:space="preserve"> PAGEREF _Toc370849682 \h </w:instrText>
        </w:r>
        <w:r w:rsidR="00122DE7">
          <w:rPr>
            <w:noProof/>
            <w:webHidden/>
          </w:rPr>
        </w:r>
        <w:r w:rsidR="00122DE7">
          <w:rPr>
            <w:noProof/>
            <w:webHidden/>
          </w:rPr>
          <w:fldChar w:fldCharType="separate"/>
        </w:r>
        <w:r w:rsidR="00122DE7">
          <w:rPr>
            <w:noProof/>
            <w:webHidden/>
          </w:rPr>
          <w:t>3</w:t>
        </w:r>
        <w:r w:rsidR="00122DE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56DBB81" w14:textId="77777777" w:rsidR="00122DE7" w:rsidRDefault="00E77034">
      <w:pPr>
        <w:pStyle w:val="Obsah1"/>
        <w:tabs>
          <w:tab w:val="left" w:pos="709"/>
          <w:tab w:val="right" w:leader="dot" w:pos="9060"/>
        </w:tabs>
        <w:rPr>
          <w:ins w:id="15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ins w:id="16" w:author="287286" w:date="2013-10-30T09:59:00Z">
        <w:r>
          <w:fldChar w:fldCharType="begin"/>
        </w:r>
        <w:r>
          <w:instrText xml:space="preserve"> HYPERLINK \l "_Toc370849683" </w:instrText>
        </w:r>
        <w:r>
          <w:fldChar w:fldCharType="separate"/>
        </w:r>
        <w:r w:rsidR="00122DE7" w:rsidRPr="001302D8">
          <w:rPr>
            <w:rStyle w:val="Hypertextovodkaz"/>
            <w:noProof/>
          </w:rPr>
          <w:t>02.</w:t>
        </w:r>
        <w:r w:rsidR="00122DE7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122DE7" w:rsidRPr="001302D8">
          <w:rPr>
            <w:rStyle w:val="Hypertextovodkaz"/>
            <w:noProof/>
          </w:rPr>
          <w:t>Manažerské shrnutí</w:t>
        </w:r>
        <w:r w:rsidR="00122DE7">
          <w:rPr>
            <w:noProof/>
            <w:webHidden/>
          </w:rPr>
          <w:tab/>
        </w:r>
        <w:r w:rsidR="00122DE7">
          <w:rPr>
            <w:noProof/>
            <w:webHidden/>
          </w:rPr>
          <w:fldChar w:fldCharType="begin"/>
        </w:r>
        <w:r w:rsidR="00122DE7">
          <w:rPr>
            <w:noProof/>
            <w:webHidden/>
          </w:rPr>
          <w:instrText xml:space="preserve"> PAGEREF _Toc370849683 \h </w:instrText>
        </w:r>
        <w:r w:rsidR="00122DE7">
          <w:rPr>
            <w:noProof/>
            <w:webHidden/>
          </w:rPr>
        </w:r>
        <w:r w:rsidR="00122DE7">
          <w:rPr>
            <w:noProof/>
            <w:webHidden/>
          </w:rPr>
          <w:fldChar w:fldCharType="separate"/>
        </w:r>
        <w:r w:rsidR="00122DE7">
          <w:rPr>
            <w:noProof/>
            <w:webHidden/>
          </w:rPr>
          <w:t>4</w:t>
        </w:r>
        <w:r w:rsidR="00122DE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0DBF4BF0" w14:textId="77777777" w:rsidR="00122DE7" w:rsidRDefault="00E77034">
      <w:pPr>
        <w:pStyle w:val="Obsah1"/>
        <w:tabs>
          <w:tab w:val="left" w:pos="709"/>
          <w:tab w:val="right" w:leader="dot" w:pos="9060"/>
        </w:tabs>
        <w:rPr>
          <w:ins w:id="17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ins w:id="18" w:author="287286" w:date="2013-10-30T09:59:00Z">
        <w:r>
          <w:fldChar w:fldCharType="begin"/>
        </w:r>
        <w:r>
          <w:instrText xml:space="preserve"> HYPERLINK \l "_Toc370849684" </w:instrText>
        </w:r>
        <w:r>
          <w:fldChar w:fldCharType="separate"/>
        </w:r>
        <w:r w:rsidR="00122DE7" w:rsidRPr="001302D8">
          <w:rPr>
            <w:rStyle w:val="Hypertextovodkaz"/>
            <w:noProof/>
          </w:rPr>
          <w:t>03.</w:t>
        </w:r>
        <w:r w:rsidR="00122DE7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122DE7" w:rsidRPr="001302D8">
          <w:rPr>
            <w:rStyle w:val="Hypertextovodkaz"/>
            <w:noProof/>
          </w:rPr>
          <w:t>Ekonomika - investice</w:t>
        </w:r>
        <w:r w:rsidR="00122DE7">
          <w:rPr>
            <w:noProof/>
            <w:webHidden/>
          </w:rPr>
          <w:tab/>
        </w:r>
        <w:r w:rsidR="00122DE7">
          <w:rPr>
            <w:noProof/>
            <w:webHidden/>
          </w:rPr>
          <w:fldChar w:fldCharType="begin"/>
        </w:r>
        <w:r w:rsidR="00122DE7">
          <w:rPr>
            <w:noProof/>
            <w:webHidden/>
          </w:rPr>
          <w:instrText xml:space="preserve"> PAGEREF _Toc370849684 \h </w:instrText>
        </w:r>
        <w:r w:rsidR="00122DE7">
          <w:rPr>
            <w:noProof/>
            <w:webHidden/>
          </w:rPr>
        </w:r>
        <w:r w:rsidR="00122DE7">
          <w:rPr>
            <w:noProof/>
            <w:webHidden/>
          </w:rPr>
          <w:fldChar w:fldCharType="separate"/>
        </w:r>
        <w:r w:rsidR="00122DE7">
          <w:rPr>
            <w:noProof/>
            <w:webHidden/>
          </w:rPr>
          <w:t>5</w:t>
        </w:r>
        <w:r w:rsidR="00122DE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ED0E444" w14:textId="77777777" w:rsidR="00122DE7" w:rsidRDefault="00E77034">
      <w:pPr>
        <w:pStyle w:val="Obsah1"/>
        <w:tabs>
          <w:tab w:val="left" w:pos="709"/>
          <w:tab w:val="right" w:leader="dot" w:pos="9060"/>
        </w:tabs>
        <w:rPr>
          <w:ins w:id="19" w:author="287286" w:date="2013-10-30T09:59:00Z"/>
          <w:rFonts w:asciiTheme="minorHAnsi" w:eastAsiaTheme="minorEastAsia" w:hAnsiTheme="minorHAnsi" w:cstheme="minorBidi"/>
          <w:noProof/>
          <w:color w:val="auto"/>
          <w:lang w:eastAsia="cs-CZ"/>
        </w:rPr>
      </w:pPr>
      <w:ins w:id="20" w:author="287286" w:date="2013-10-30T09:59:00Z">
        <w:r>
          <w:fldChar w:fldCharType="begin"/>
        </w:r>
        <w:r>
          <w:instrText xml:space="preserve"> HYPERLINK \l "_Toc370849685" </w:instrText>
        </w:r>
        <w:r>
          <w:fldChar w:fldCharType="separate"/>
        </w:r>
        <w:r w:rsidR="00122DE7" w:rsidRPr="001302D8">
          <w:rPr>
            <w:rStyle w:val="Hypertextovodkaz"/>
            <w:noProof/>
          </w:rPr>
          <w:t>04.</w:t>
        </w:r>
        <w:r w:rsidR="00122DE7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122DE7" w:rsidRPr="001302D8">
          <w:rPr>
            <w:rStyle w:val="Hypertextovodkaz"/>
            <w:noProof/>
          </w:rPr>
          <w:t>Seznam zkratek a pojmů NIS IZS</w:t>
        </w:r>
        <w:r w:rsidR="00122DE7">
          <w:rPr>
            <w:noProof/>
            <w:webHidden/>
          </w:rPr>
          <w:tab/>
        </w:r>
        <w:r w:rsidR="00122DE7">
          <w:rPr>
            <w:noProof/>
            <w:webHidden/>
          </w:rPr>
          <w:fldChar w:fldCharType="begin"/>
        </w:r>
        <w:r w:rsidR="00122DE7">
          <w:rPr>
            <w:noProof/>
            <w:webHidden/>
          </w:rPr>
          <w:instrText xml:space="preserve"> PAGEREF _Toc370849685 \h </w:instrText>
        </w:r>
        <w:r w:rsidR="00122DE7">
          <w:rPr>
            <w:noProof/>
            <w:webHidden/>
          </w:rPr>
        </w:r>
        <w:r w:rsidR="00122DE7">
          <w:rPr>
            <w:noProof/>
            <w:webHidden/>
          </w:rPr>
          <w:fldChar w:fldCharType="separate"/>
        </w:r>
        <w:r w:rsidR="00122DE7">
          <w:rPr>
            <w:noProof/>
            <w:webHidden/>
          </w:rPr>
          <w:t>6</w:t>
        </w:r>
        <w:r w:rsidR="00122DE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2ED1F9BE" w14:textId="77777777" w:rsidR="00083EFF" w:rsidRDefault="00083EFF" w:rsidP="00083EFF">
      <w:r>
        <w:fldChar w:fldCharType="end"/>
      </w:r>
    </w:p>
    <w:p w14:paraId="4866BD5F" w14:textId="77777777" w:rsidR="00083EFF" w:rsidRPr="00503991" w:rsidRDefault="00083EFF" w:rsidP="00083EFF">
      <w:pPr>
        <w:pStyle w:val="Nadpis1"/>
        <w:spacing w:before="120"/>
        <w:ind w:left="0" w:firstLine="0"/>
      </w:pPr>
      <w:bookmarkStart w:id="21" w:name="_Toc358961755"/>
      <w:bookmarkStart w:id="22" w:name="_Toc370849682"/>
      <w:bookmarkStart w:id="23" w:name="_Toc370046521"/>
      <w:r w:rsidRPr="00503991">
        <w:lastRenderedPageBreak/>
        <w:t>Krycí list dokumentu</w:t>
      </w:r>
      <w:bookmarkEnd w:id="21"/>
      <w:bookmarkEnd w:id="22"/>
      <w:bookmarkEnd w:id="23"/>
    </w:p>
    <w:p w14:paraId="287BCD10" w14:textId="77777777" w:rsidR="00083EFF" w:rsidRPr="00083EFF" w:rsidRDefault="00083EFF" w:rsidP="00083EFF">
      <w:pPr>
        <w:spacing w:before="480"/>
        <w:rPr>
          <w:b/>
          <w:color w:val="1F497D"/>
          <w:sz w:val="24"/>
        </w:rPr>
      </w:pPr>
      <w:r w:rsidRPr="00083EFF">
        <w:rPr>
          <w:b/>
          <w:color w:val="1F497D"/>
          <w:sz w:val="24"/>
        </w:rPr>
        <w:t>Základní údaje o dokumentu</w:t>
      </w:r>
    </w:p>
    <w:p w14:paraId="3076B9B4" w14:textId="77777777" w:rsidR="00083EFF" w:rsidRDefault="00083EFF" w:rsidP="00083EFF">
      <w:pPr>
        <w:ind w:left="3402" w:hanging="3402"/>
      </w:pPr>
      <w:r w:rsidRPr="00503991">
        <w:t>Název dokumentu</w:t>
      </w:r>
      <w:r w:rsidRPr="00503991">
        <w:tab/>
      </w:r>
      <w:r w:rsidR="00E77034">
        <w:fldChar w:fldCharType="begin"/>
      </w:r>
      <w:r w:rsidR="00E77034">
        <w:instrText xml:space="preserve"> TITLE  \* Upper  \* MERGEFORMAT </w:instrText>
      </w:r>
      <w:r w:rsidR="00E77034">
        <w:fldChar w:fldCharType="separate"/>
      </w:r>
      <w:r w:rsidRPr="00503991">
        <w:t>PROVÁDĚCÍ KONCEPT SW ŘEŠENÍ</w:t>
      </w:r>
      <w:r w:rsidR="00E77034">
        <w:fldChar w:fldCharType="end"/>
      </w:r>
    </w:p>
    <w:p w14:paraId="55BEEE87" w14:textId="77777777" w:rsidR="00083EFF" w:rsidRDefault="00083EFF" w:rsidP="00083EFF">
      <w:pPr>
        <w:ind w:left="3402" w:hanging="3402"/>
      </w:pPr>
      <w:r w:rsidRPr="00503991">
        <w:t>Zkrácený název dokumentu</w:t>
      </w:r>
      <w:r w:rsidRPr="00503991">
        <w:tab/>
        <w:t>PK</w:t>
      </w:r>
    </w:p>
    <w:p w14:paraId="18D19D78" w14:textId="77777777" w:rsidR="00083EFF" w:rsidRDefault="00083EFF" w:rsidP="00083EFF">
      <w:pPr>
        <w:ind w:left="3402" w:hanging="3402"/>
      </w:pPr>
      <w:r>
        <w:t>Forma předání</w:t>
      </w:r>
      <w:r w:rsidRPr="00503991">
        <w:t xml:space="preserve"> dokumentu</w:t>
      </w:r>
      <w:r w:rsidRPr="00503991">
        <w:tab/>
      </w:r>
      <w:r>
        <w:t>elektronická</w:t>
      </w:r>
      <w:r w:rsidRPr="00503991">
        <w:t xml:space="preserve"> (DVD)</w:t>
      </w:r>
      <w:r>
        <w:t>, formáty DOC, XLS, MPP, PDF, EA, ADB</w:t>
      </w:r>
    </w:p>
    <w:p w14:paraId="3C92B1B3" w14:textId="77777777" w:rsidR="00083EFF" w:rsidRDefault="00083EFF" w:rsidP="00083EFF">
      <w:pPr>
        <w:ind w:left="3402" w:hanging="3402"/>
      </w:pPr>
      <w:r w:rsidRPr="00503991">
        <w:t>Název projektu</w:t>
      </w:r>
      <w:r w:rsidRPr="00503991">
        <w:tab/>
        <w:t xml:space="preserve">Národní informační systém integrovaného záchranného systému </w:t>
      </w:r>
    </w:p>
    <w:p w14:paraId="62B80734" w14:textId="77777777" w:rsidR="00083EFF" w:rsidRDefault="00083EFF" w:rsidP="00083EFF">
      <w:pPr>
        <w:ind w:left="3402" w:hanging="3402"/>
      </w:pPr>
      <w:r w:rsidRPr="00503991">
        <w:t>Zkrácený název projektu</w:t>
      </w:r>
      <w:r w:rsidRPr="00503991">
        <w:tab/>
        <w:t>NIS IZS</w:t>
      </w:r>
    </w:p>
    <w:p w14:paraId="48F9344D" w14:textId="77777777" w:rsidR="00083EFF" w:rsidRDefault="00083EFF" w:rsidP="00083EFF">
      <w:pPr>
        <w:ind w:left="3402" w:hanging="3402"/>
      </w:pPr>
      <w:r w:rsidRPr="00503991">
        <w:t>Registrační číslo projektu</w:t>
      </w:r>
      <w:r w:rsidRPr="00503991">
        <w:tab/>
        <w:t>CZ.1.06/3.4.00/11.07071</w:t>
      </w:r>
    </w:p>
    <w:p w14:paraId="1B5842B8" w14:textId="77777777" w:rsidR="00083EFF" w:rsidRDefault="00083EFF" w:rsidP="00083EFF">
      <w:pPr>
        <w:ind w:left="3402" w:hanging="3402"/>
      </w:pPr>
      <w:r w:rsidRPr="00503991">
        <w:t>Dotační titul projektu</w:t>
      </w:r>
      <w:r w:rsidRPr="00503991">
        <w:tab/>
        <w:t>Integrovaný operační program</w:t>
      </w:r>
    </w:p>
    <w:p w14:paraId="24045108" w14:textId="77777777" w:rsidR="00083EFF" w:rsidRDefault="00083EFF" w:rsidP="00083EFF">
      <w:pPr>
        <w:ind w:left="3402" w:hanging="3402"/>
      </w:pPr>
      <w:r w:rsidRPr="00503991">
        <w:rPr>
          <w:b/>
        </w:rPr>
        <w:t>Zadavatel</w:t>
      </w:r>
      <w:r w:rsidRPr="00503991">
        <w:tab/>
        <w:t>MINISTERSTVO VNITRA - generální ředitelství Hasičského záchranného sboru České republiky</w:t>
      </w:r>
      <w:r w:rsidRPr="00503991">
        <w:br/>
        <w:t>Kloknerova 2295/26, 148 01 Praha 414</w:t>
      </w:r>
    </w:p>
    <w:p w14:paraId="54A55E9F" w14:textId="77777777" w:rsidR="00083EFF" w:rsidRDefault="00083EFF" w:rsidP="00083EFF">
      <w:pPr>
        <w:ind w:left="3402" w:hanging="3402"/>
      </w:pPr>
      <w:r w:rsidRPr="00503991">
        <w:t>Věcný gestor projektu</w:t>
      </w:r>
      <w:r w:rsidRPr="00503991">
        <w:tab/>
        <w:t>plk. Luděk Prudil</w:t>
      </w:r>
    </w:p>
    <w:p w14:paraId="672BD4DF" w14:textId="77777777" w:rsidR="00083EFF" w:rsidRDefault="00083EFF" w:rsidP="00083EFF">
      <w:pPr>
        <w:ind w:left="3402" w:hanging="3402"/>
      </w:pPr>
      <w:r w:rsidRPr="00503991">
        <w:rPr>
          <w:b/>
        </w:rPr>
        <w:t>Dodavatel</w:t>
      </w:r>
      <w:r w:rsidRPr="00503991">
        <w:tab/>
        <w:t xml:space="preserve">Česká pošta, </w:t>
      </w:r>
      <w:proofErr w:type="spellStart"/>
      <w:proofErr w:type="gramStart"/>
      <w:r w:rsidRPr="00503991">
        <w:t>s.p</w:t>
      </w:r>
      <w:proofErr w:type="spellEnd"/>
      <w:r w:rsidRPr="00503991">
        <w:t>.</w:t>
      </w:r>
      <w:proofErr w:type="gramEnd"/>
      <w:r w:rsidRPr="00503991">
        <w:t>, Odštěpný závod ICT služby</w:t>
      </w:r>
      <w:r w:rsidRPr="00503991">
        <w:br/>
        <w:t>Olšanská 4, 130 00 Praha 3</w:t>
      </w:r>
    </w:p>
    <w:p w14:paraId="17926A6C" w14:textId="77777777" w:rsidR="00083EFF" w:rsidRDefault="00083EFF" w:rsidP="00083EFF">
      <w:pPr>
        <w:ind w:left="3402" w:hanging="3402"/>
      </w:pPr>
      <w:r w:rsidRPr="00503991">
        <w:t>Gestor projektu za dodavatele</w:t>
      </w:r>
      <w:r w:rsidRPr="00503991">
        <w:tab/>
        <w:t xml:space="preserve">Ing. </w:t>
      </w:r>
      <w:r>
        <w:t>Tomáš Faško</w:t>
      </w:r>
    </w:p>
    <w:p w14:paraId="67096AED" w14:textId="77777777" w:rsidR="00083EFF" w:rsidRPr="00083EFF" w:rsidRDefault="00083EFF" w:rsidP="00083EFF">
      <w:pPr>
        <w:spacing w:before="480"/>
        <w:rPr>
          <w:b/>
          <w:color w:val="1F497D"/>
          <w:sz w:val="24"/>
        </w:rPr>
      </w:pPr>
      <w:r w:rsidRPr="00083EFF">
        <w:rPr>
          <w:b/>
          <w:color w:val="1F497D"/>
          <w:sz w:val="24"/>
        </w:rPr>
        <w:t>Verze dokumentu</w:t>
      </w:r>
    </w:p>
    <w:p w14:paraId="6F58010D" w14:textId="77777777" w:rsidR="00083EFF" w:rsidRPr="00503991" w:rsidRDefault="00083EFF" w:rsidP="00083EFF">
      <w:pPr>
        <w:rPr>
          <w:ins w:id="24" w:author="287286" w:date="2013-10-30T09:59:00Z"/>
        </w:rPr>
      </w:pPr>
    </w:p>
    <w:tbl>
      <w:tblPr>
        <w:tblW w:w="9913" w:type="dxa"/>
        <w:tblInd w:w="-8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9"/>
        <w:gridCol w:w="3402"/>
        <w:gridCol w:w="1701"/>
        <w:gridCol w:w="3521"/>
      </w:tblGrid>
      <w:tr w:rsidR="00122DE7" w:rsidRPr="000005CE" w14:paraId="1FDA0AD7" w14:textId="77777777" w:rsidTr="00733D77">
        <w:trPr>
          <w:trHeight w:val="429"/>
        </w:trPr>
        <w:tc>
          <w:tcPr>
            <w:tcW w:w="1289" w:type="dxa"/>
            <w:vAlign w:val="center"/>
          </w:tcPr>
          <w:p w14:paraId="1E2D52B3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hAnsi="Calibri"/>
                <w:color w:val="7030A0"/>
                <w:sz w:val="16"/>
                <w:rPrChange w:id="25" w:author="287286" w:date="2013-10-30T09:59:00Z">
                  <w:rPr/>
                </w:rPrChange>
              </w:rPr>
              <w:pPrChange w:id="26" w:author="287286" w:date="2013-10-30T09:59:00Z">
                <w:pPr>
                  <w:pStyle w:val="Tabulka-popis"/>
                </w:pPr>
              </w:pPrChange>
            </w:pPr>
            <w:r w:rsidRPr="000005CE">
              <w:rPr>
                <w:rFonts w:ascii="Calibri" w:hAnsi="Calibri"/>
                <w:color w:val="7030A0"/>
                <w:sz w:val="16"/>
                <w:rPrChange w:id="27" w:author="287286" w:date="2013-10-30T09:59:00Z">
                  <w:rPr/>
                </w:rPrChange>
              </w:rPr>
              <w:t>VERZE</w:t>
            </w:r>
          </w:p>
        </w:tc>
        <w:tc>
          <w:tcPr>
            <w:tcW w:w="3402" w:type="dxa"/>
            <w:vAlign w:val="center"/>
          </w:tcPr>
          <w:p w14:paraId="4BCA63FC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hAnsi="Calibri"/>
                <w:color w:val="7030A0"/>
                <w:sz w:val="16"/>
                <w:rPrChange w:id="28" w:author="287286" w:date="2013-10-30T09:59:00Z">
                  <w:rPr/>
                </w:rPrChange>
              </w:rPr>
              <w:pPrChange w:id="29" w:author="287286" w:date="2013-10-30T09:59:00Z">
                <w:pPr>
                  <w:pStyle w:val="Tabulka-popis"/>
                </w:pPr>
              </w:pPrChange>
            </w:pPr>
            <w:r w:rsidRPr="000005CE">
              <w:rPr>
                <w:rFonts w:ascii="Calibri" w:hAnsi="Calibri"/>
                <w:color w:val="7030A0"/>
                <w:sz w:val="16"/>
                <w:rPrChange w:id="30" w:author="287286" w:date="2013-10-30T09:59:00Z">
                  <w:rPr/>
                </w:rPrChange>
              </w:rPr>
              <w:t>ÚČEL</w:t>
            </w:r>
          </w:p>
        </w:tc>
        <w:tc>
          <w:tcPr>
            <w:tcW w:w="1701" w:type="dxa"/>
            <w:vAlign w:val="center"/>
          </w:tcPr>
          <w:p w14:paraId="2E6A94E9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hAnsi="Calibri"/>
                <w:color w:val="7030A0"/>
                <w:sz w:val="16"/>
                <w:rPrChange w:id="31" w:author="287286" w:date="2013-10-30T09:59:00Z">
                  <w:rPr/>
                </w:rPrChange>
              </w:rPr>
              <w:pPrChange w:id="32" w:author="287286" w:date="2013-10-30T09:59:00Z">
                <w:pPr>
                  <w:pStyle w:val="Tabulka-popis"/>
                </w:pPr>
              </w:pPrChange>
            </w:pPr>
            <w:r w:rsidRPr="000005CE">
              <w:rPr>
                <w:rFonts w:ascii="Calibri" w:hAnsi="Calibri"/>
                <w:color w:val="7030A0"/>
                <w:sz w:val="16"/>
                <w:rPrChange w:id="33" w:author="287286" w:date="2013-10-30T09:59:00Z">
                  <w:rPr/>
                </w:rPrChange>
              </w:rPr>
              <w:t>DNE</w:t>
            </w:r>
          </w:p>
        </w:tc>
        <w:tc>
          <w:tcPr>
            <w:tcW w:w="3521" w:type="dxa"/>
            <w:vAlign w:val="center"/>
          </w:tcPr>
          <w:p w14:paraId="49DF8ABB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hAnsi="Calibri"/>
                <w:color w:val="7030A0"/>
                <w:sz w:val="16"/>
                <w:rPrChange w:id="34" w:author="287286" w:date="2013-10-30T09:59:00Z">
                  <w:rPr/>
                </w:rPrChange>
              </w:rPr>
              <w:pPrChange w:id="35" w:author="287286" w:date="2013-10-30T09:59:00Z">
                <w:pPr>
                  <w:pStyle w:val="Tabulka-popis"/>
                </w:pPr>
              </w:pPrChange>
            </w:pPr>
            <w:r w:rsidRPr="000005CE">
              <w:rPr>
                <w:rFonts w:ascii="Calibri" w:hAnsi="Calibri"/>
                <w:color w:val="7030A0"/>
                <w:sz w:val="16"/>
                <w:rPrChange w:id="36" w:author="287286" w:date="2013-10-30T09:59:00Z">
                  <w:rPr/>
                </w:rPrChange>
              </w:rPr>
              <w:t>DOKUMENT</w:t>
            </w:r>
          </w:p>
        </w:tc>
      </w:tr>
      <w:tr w:rsidR="00122DE7" w:rsidRPr="000005CE" w14:paraId="2666A0FE" w14:textId="77777777" w:rsidTr="00733D77">
        <w:trPr>
          <w:trHeight w:val="397"/>
        </w:trPr>
        <w:tc>
          <w:tcPr>
            <w:tcW w:w="1289" w:type="dxa"/>
            <w:vAlign w:val="center"/>
          </w:tcPr>
          <w:p w14:paraId="0ADEAAF5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37" w:author="287286" w:date="2013-10-30T09:59:00Z">
                  <w:rPr/>
                </w:rPrChange>
              </w:rPr>
              <w:pPrChange w:id="38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39" w:author="287286" w:date="2013-10-30T09:59:00Z">
                  <w:rPr/>
                </w:rPrChange>
              </w:rPr>
              <w:t>1.0</w:t>
            </w:r>
          </w:p>
        </w:tc>
        <w:tc>
          <w:tcPr>
            <w:tcW w:w="3402" w:type="dxa"/>
            <w:vAlign w:val="center"/>
          </w:tcPr>
          <w:p w14:paraId="1B512C1C" w14:textId="24753D63" w:rsidR="00122DE7" w:rsidRPr="000005CE" w:rsidRDefault="00122DE7" w:rsidP="00122DE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40" w:author="287286" w:date="2013-10-30T09:59:00Z">
                  <w:rPr/>
                </w:rPrChange>
              </w:rPr>
              <w:pPrChange w:id="41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moveToRangeStart w:id="42" w:author="287286" w:date="2013-10-30T09:59:00Z" w:name="move370890520"/>
            <w:moveTo w:id="43" w:author="287286" w:date="2013-10-30T09:59:00Z">
              <w:r w:rsidRPr="000005CE">
                <w:rPr>
                  <w:color w:val="1C1C1C"/>
                  <w:rPrChange w:id="44" w:author="287286" w:date="2013-10-30T09:59:00Z">
                    <w:rPr/>
                  </w:rPrChange>
                </w:rPr>
                <w:t>k akceptaci, nebyl akceptován</w:t>
              </w:r>
            </w:moveTo>
            <w:moveToRangeEnd w:id="42"/>
            <w:del w:id="45" w:author="287286" w:date="2013-10-30T09:59:00Z">
              <w:r w:rsidR="00083EFF" w:rsidRPr="00083EFF">
                <w:delText>k připomínkám</w:delText>
              </w:r>
            </w:del>
            <w:ins w:id="46" w:author="287286" w:date="2013-10-30T09:59:00Z">
              <w:r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 xml:space="preserve"> </w:t>
              </w:r>
            </w:ins>
          </w:p>
        </w:tc>
        <w:tc>
          <w:tcPr>
            <w:tcW w:w="1701" w:type="dxa"/>
            <w:vAlign w:val="center"/>
          </w:tcPr>
          <w:p w14:paraId="1415DD01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47" w:author="287286" w:date="2013-10-30T09:59:00Z">
                  <w:rPr/>
                </w:rPrChange>
              </w:rPr>
              <w:pPrChange w:id="48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49" w:author="287286" w:date="2013-10-30T09:59:00Z">
                  <w:rPr/>
                </w:rPrChange>
              </w:rPr>
              <w:t>14/06/2013</w:t>
            </w:r>
          </w:p>
        </w:tc>
        <w:tc>
          <w:tcPr>
            <w:tcW w:w="3521" w:type="dxa"/>
            <w:vAlign w:val="center"/>
          </w:tcPr>
          <w:p w14:paraId="25CC36FF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50" w:author="287286" w:date="2013-10-30T09:59:00Z">
                  <w:rPr/>
                </w:rPrChange>
              </w:rPr>
              <w:pPrChange w:id="51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52" w:author="287286" w:date="2013-10-30T09:59:00Z">
                  <w:rPr/>
                </w:rPrChange>
              </w:rPr>
              <w:t>předávací protokol</w:t>
            </w:r>
          </w:p>
        </w:tc>
      </w:tr>
      <w:tr w:rsidR="00122DE7" w:rsidRPr="000005CE" w14:paraId="7B9208CA" w14:textId="77777777" w:rsidTr="00733D77">
        <w:trPr>
          <w:trHeight w:val="397"/>
        </w:trPr>
        <w:tc>
          <w:tcPr>
            <w:tcW w:w="1289" w:type="dxa"/>
            <w:vAlign w:val="center"/>
          </w:tcPr>
          <w:p w14:paraId="4A3AE745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53" w:author="287286" w:date="2013-10-30T09:59:00Z">
                  <w:rPr/>
                </w:rPrChange>
              </w:rPr>
              <w:pPrChange w:id="54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55" w:author="287286" w:date="2013-10-30T09:59:00Z">
                  <w:rPr/>
                </w:rPrChange>
              </w:rPr>
              <w:t>2.0</w:t>
            </w:r>
          </w:p>
        </w:tc>
        <w:tc>
          <w:tcPr>
            <w:tcW w:w="3402" w:type="dxa"/>
            <w:vAlign w:val="center"/>
          </w:tcPr>
          <w:p w14:paraId="50C72858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56" w:author="287286" w:date="2013-10-30T09:59:00Z">
                  <w:rPr/>
                </w:rPrChange>
              </w:rPr>
              <w:pPrChange w:id="57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58" w:author="287286" w:date="2013-10-30T09:59:00Z">
                  <w:rPr/>
                </w:rPrChange>
              </w:rPr>
              <w:t>pracovní</w:t>
            </w:r>
          </w:p>
        </w:tc>
        <w:tc>
          <w:tcPr>
            <w:tcW w:w="1701" w:type="dxa"/>
            <w:vAlign w:val="center"/>
          </w:tcPr>
          <w:p w14:paraId="03638F7D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59" w:author="287286" w:date="2013-10-30T09:59:00Z">
                  <w:rPr/>
                </w:rPrChange>
              </w:rPr>
              <w:pPrChange w:id="60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61" w:author="287286" w:date="2013-10-30T09:59:00Z">
                  <w:rPr/>
                </w:rPrChange>
              </w:rPr>
              <w:t>průběžně</w:t>
            </w:r>
          </w:p>
        </w:tc>
        <w:tc>
          <w:tcPr>
            <w:tcW w:w="3521" w:type="dxa"/>
            <w:vAlign w:val="center"/>
          </w:tcPr>
          <w:p w14:paraId="1D8467E2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62" w:author="287286" w:date="2013-10-30T09:59:00Z">
                  <w:rPr/>
                </w:rPrChange>
              </w:rPr>
              <w:pPrChange w:id="63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</w:p>
        </w:tc>
      </w:tr>
      <w:tr w:rsidR="00122DE7" w:rsidRPr="000005CE" w14:paraId="560063F9" w14:textId="77777777" w:rsidTr="00733D77">
        <w:trPr>
          <w:trHeight w:val="397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2C68165C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64" w:author="287286" w:date="2013-10-30T09:59:00Z">
                  <w:rPr/>
                </w:rPrChange>
              </w:rPr>
              <w:pPrChange w:id="65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66" w:author="287286" w:date="2013-10-30T09:59:00Z">
                  <w:rPr/>
                </w:rPrChange>
              </w:rPr>
              <w:t>3.0</w:t>
            </w:r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302E8D55" w14:textId="40C0C433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67" w:author="287286" w:date="2013-10-30T09:59:00Z">
                  <w:rPr/>
                </w:rPrChange>
              </w:rPr>
              <w:pPrChange w:id="68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ins w:id="69" w:author="287286" w:date="2013-10-30T09:59:00Z">
              <w:r>
                <w:rPr>
                  <w:rFonts w:eastAsia="Times New Roman"/>
                  <w:color w:val="1C1C1C"/>
                  <w:szCs w:val="16"/>
                  <w:lang w:eastAsia="cs-CZ"/>
                </w:rPr>
                <w:t xml:space="preserve">pracovní k připomínkám </w:t>
              </w:r>
            </w:ins>
            <w:moveFromRangeStart w:id="70" w:author="287286" w:date="2013-10-30T09:59:00Z" w:name="move370890520"/>
            <w:moveFrom w:id="71" w:author="287286" w:date="2013-10-30T09:59:00Z">
              <w:r w:rsidRPr="000005CE">
                <w:rPr>
                  <w:color w:val="1C1C1C"/>
                  <w:rPrChange w:id="72" w:author="287286" w:date="2013-10-30T09:59:00Z">
                    <w:rPr/>
                  </w:rPrChange>
                </w:rPr>
                <w:t>k akceptaci, nebyl akceptován</w:t>
              </w:r>
            </w:moveFrom>
            <w:moveFromRangeEnd w:id="70"/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04F0BB6B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73" w:author="287286" w:date="2013-10-30T09:59:00Z">
                  <w:rPr/>
                </w:rPrChange>
              </w:rPr>
              <w:pPrChange w:id="74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75" w:author="287286" w:date="2013-10-30T09:59:00Z">
                  <w:rPr/>
                </w:rPrChange>
              </w:rPr>
              <w:t>20/8/2013</w:t>
            </w:r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22529A91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76" w:author="287286" w:date="2013-10-30T09:59:00Z">
                  <w:rPr/>
                </w:rPrChange>
              </w:rPr>
              <w:pPrChange w:id="77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</w:p>
        </w:tc>
      </w:tr>
      <w:tr w:rsidR="00122DE7" w:rsidRPr="000005CE" w14:paraId="7032F156" w14:textId="77777777" w:rsidTr="00733D77">
        <w:trPr>
          <w:trHeight w:val="397"/>
          <w:ins w:id="78" w:author="287286" w:date="2013-10-30T09:59:00Z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6808233E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ins w:id="79" w:author="287286" w:date="2013-10-30T09:59:00Z"/>
                <w:rFonts w:eastAsia="Times New Roman"/>
                <w:color w:val="1C1C1C"/>
                <w:szCs w:val="16"/>
                <w:lang w:eastAsia="cs-CZ"/>
              </w:rPr>
            </w:pPr>
            <w:ins w:id="80" w:author="287286" w:date="2013-10-30T09:59:00Z">
              <w:r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>4.0</w:t>
              </w:r>
            </w:ins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1B3CEEEC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ins w:id="81" w:author="287286" w:date="2013-10-30T09:59:00Z"/>
                <w:rFonts w:eastAsia="Times New Roman"/>
                <w:color w:val="1C1C1C"/>
                <w:szCs w:val="16"/>
                <w:lang w:eastAsia="cs-CZ"/>
              </w:rPr>
            </w:pPr>
            <w:ins w:id="82" w:author="287286" w:date="2013-10-30T09:59:00Z">
              <w:r>
                <w:rPr>
                  <w:rFonts w:eastAsia="Times New Roman"/>
                  <w:color w:val="1C1C1C"/>
                  <w:szCs w:val="16"/>
                  <w:lang w:eastAsia="cs-CZ"/>
                </w:rPr>
                <w:t xml:space="preserve"> k připomínkám </w:t>
              </w:r>
            </w:ins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0BA68EB5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ins w:id="83" w:author="287286" w:date="2013-10-30T09:59:00Z"/>
                <w:rFonts w:eastAsia="Times New Roman"/>
                <w:color w:val="1C1C1C"/>
                <w:szCs w:val="16"/>
                <w:lang w:eastAsia="cs-CZ"/>
              </w:rPr>
            </w:pPr>
            <w:ins w:id="84" w:author="287286" w:date="2013-10-30T09:59:00Z">
              <w:r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>4/10/2013</w:t>
              </w:r>
            </w:ins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0FBD675C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ins w:id="85" w:author="287286" w:date="2013-10-30T09:59:00Z"/>
                <w:rFonts w:eastAsia="Times New Roman"/>
                <w:color w:val="1C1C1C"/>
                <w:szCs w:val="16"/>
                <w:lang w:eastAsia="cs-CZ"/>
              </w:rPr>
            </w:pPr>
            <w:ins w:id="86" w:author="287286" w:date="2013-10-30T09:59:00Z">
              <w:r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>předávací protokol</w:t>
              </w:r>
            </w:ins>
          </w:p>
        </w:tc>
      </w:tr>
      <w:tr w:rsidR="00122DE7" w:rsidRPr="000005CE" w14:paraId="33B8E50A" w14:textId="77777777" w:rsidTr="00733D77">
        <w:trPr>
          <w:trHeight w:val="397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6D6163EE" w14:textId="3E33AC13" w:rsidR="00122DE7" w:rsidRPr="000005CE" w:rsidRDefault="00083EFF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87" w:author="287286" w:date="2013-10-30T09:59:00Z">
                  <w:rPr/>
                </w:rPrChange>
              </w:rPr>
              <w:pPrChange w:id="88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del w:id="89" w:author="287286" w:date="2013-10-30T09:59:00Z">
              <w:r w:rsidRPr="00083EFF">
                <w:delText>4</w:delText>
              </w:r>
            </w:del>
            <w:ins w:id="90" w:author="287286" w:date="2013-10-30T09:59:00Z">
              <w:r w:rsidR="00122DE7"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>5</w:t>
              </w:r>
            </w:ins>
            <w:r w:rsidR="00122DE7" w:rsidRPr="000005CE">
              <w:rPr>
                <w:color w:val="1C1C1C"/>
                <w:rPrChange w:id="91" w:author="287286" w:date="2013-10-30T09:59:00Z">
                  <w:rPr/>
                </w:rPrChange>
              </w:rPr>
              <w:t>.0</w:t>
            </w:r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4C438CAF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92" w:author="287286" w:date="2013-10-30T09:59:00Z">
                  <w:rPr/>
                </w:rPrChange>
              </w:rPr>
              <w:pPrChange w:id="93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94" w:author="287286" w:date="2013-10-30T09:59:00Z">
                  <w:rPr/>
                </w:rPrChange>
              </w:rPr>
              <w:t>k akceptaci, nebyl akceptován</w:t>
            </w:r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5678ECB7" w14:textId="5F5D1CAF" w:rsidR="00122DE7" w:rsidRPr="000005CE" w:rsidRDefault="00083EFF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95" w:author="287286" w:date="2013-10-30T09:59:00Z">
                  <w:rPr/>
                </w:rPrChange>
              </w:rPr>
              <w:pPrChange w:id="96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del w:id="97" w:author="287286" w:date="2013-10-30T09:59:00Z">
              <w:r w:rsidRPr="00083EFF">
                <w:delText>4</w:delText>
              </w:r>
            </w:del>
            <w:ins w:id="98" w:author="287286" w:date="2013-10-30T09:59:00Z">
              <w:r w:rsidR="00122DE7"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>21</w:t>
              </w:r>
            </w:ins>
            <w:r w:rsidR="00122DE7" w:rsidRPr="000005CE">
              <w:rPr>
                <w:color w:val="1C1C1C"/>
                <w:rPrChange w:id="99" w:author="287286" w:date="2013-10-30T09:59:00Z">
                  <w:rPr/>
                </w:rPrChange>
              </w:rPr>
              <w:t>/10/2013</w:t>
            </w:r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781E0BD5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100" w:author="287286" w:date="2013-10-30T09:59:00Z">
                  <w:rPr/>
                </w:rPrChange>
              </w:rPr>
              <w:pPrChange w:id="101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ins w:id="102" w:author="287286" w:date="2013-10-30T09:59:00Z">
              <w:r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>předávací protokol</w:t>
              </w:r>
            </w:ins>
          </w:p>
        </w:tc>
      </w:tr>
      <w:tr w:rsidR="00122DE7" w:rsidRPr="000005CE" w14:paraId="6B2A0D3C" w14:textId="77777777" w:rsidTr="00733D77">
        <w:trPr>
          <w:trHeight w:val="397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57377172" w14:textId="12223FDE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103" w:author="287286" w:date="2013-10-30T09:59:00Z">
                  <w:rPr/>
                </w:rPrChange>
              </w:rPr>
              <w:pPrChange w:id="104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proofErr w:type="gramStart"/>
            <w:r>
              <w:rPr>
                <w:color w:val="1C1C1C"/>
                <w:rPrChange w:id="105" w:author="287286" w:date="2013-10-30T09:59:00Z">
                  <w:rPr/>
                </w:rPrChange>
              </w:rPr>
              <w:t>5.</w:t>
            </w:r>
            <w:del w:id="106" w:author="287286" w:date="2013-10-30T09:59:00Z">
              <w:r w:rsidR="00C06BD5" w:rsidRPr="00083EFF">
                <w:delText>0</w:delText>
              </w:r>
            </w:del>
            <w:ins w:id="107" w:author="287286" w:date="2013-10-30T09:59:00Z">
              <w:r>
                <w:rPr>
                  <w:rFonts w:eastAsia="Times New Roman"/>
                  <w:color w:val="1C1C1C"/>
                  <w:szCs w:val="16"/>
                  <w:lang w:eastAsia="cs-CZ"/>
                </w:rPr>
                <w:t>1</w:t>
              </w:r>
            </w:ins>
            <w:proofErr w:type="gramEnd"/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050800D4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108" w:author="287286" w:date="2013-10-30T09:59:00Z">
                  <w:rPr/>
                </w:rPrChange>
              </w:rPr>
              <w:pPrChange w:id="109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r w:rsidRPr="000005CE">
              <w:rPr>
                <w:color w:val="1C1C1C"/>
                <w:rPrChange w:id="110" w:author="287286" w:date="2013-10-30T09:59:00Z">
                  <w:rPr/>
                </w:rPrChange>
              </w:rPr>
              <w:t>k akceptaci</w:t>
            </w:r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1F147366" w14:textId="46F8D667" w:rsidR="00122DE7" w:rsidRPr="000005CE" w:rsidRDefault="00C06BD5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111" w:author="287286" w:date="2013-10-30T09:59:00Z">
                  <w:rPr/>
                </w:rPrChange>
              </w:rPr>
              <w:pPrChange w:id="112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del w:id="113" w:author="287286" w:date="2013-10-30T09:59:00Z">
              <w:r>
                <w:delText>21</w:delText>
              </w:r>
            </w:del>
            <w:ins w:id="114" w:author="287286" w:date="2013-10-30T09:59:00Z">
              <w:r w:rsidR="00122DE7">
                <w:rPr>
                  <w:rFonts w:eastAsia="Times New Roman"/>
                  <w:color w:val="1C1C1C"/>
                  <w:szCs w:val="16"/>
                  <w:lang w:eastAsia="cs-CZ"/>
                </w:rPr>
                <w:t>30</w:t>
              </w:r>
            </w:ins>
            <w:r w:rsidR="00122DE7" w:rsidRPr="000005CE">
              <w:rPr>
                <w:color w:val="1C1C1C"/>
                <w:rPrChange w:id="115" w:author="287286" w:date="2013-10-30T09:59:00Z">
                  <w:rPr/>
                </w:rPrChange>
              </w:rPr>
              <w:t>/10/2013</w:t>
            </w:r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14:paraId="6E9BD43D" w14:textId="77777777"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color w:val="1C1C1C"/>
                <w:rPrChange w:id="116" w:author="287286" w:date="2013-10-30T09:59:00Z">
                  <w:rPr/>
                </w:rPrChange>
              </w:rPr>
              <w:pPrChange w:id="117" w:author="287286" w:date="2013-10-30T09:59:00Z">
                <w:pPr>
                  <w:pStyle w:val="Tabulka"/>
                  <w:ind w:left="0"/>
                  <w:jc w:val="center"/>
                </w:pPr>
              </w:pPrChange>
            </w:pPr>
            <w:ins w:id="118" w:author="287286" w:date="2013-10-30T09:59:00Z">
              <w:r w:rsidRPr="000005CE">
                <w:rPr>
                  <w:rFonts w:eastAsia="Times New Roman"/>
                  <w:color w:val="1C1C1C"/>
                  <w:szCs w:val="16"/>
                  <w:lang w:eastAsia="cs-CZ"/>
                </w:rPr>
                <w:t>předávací protokol</w:t>
              </w:r>
            </w:ins>
          </w:p>
        </w:tc>
      </w:tr>
    </w:tbl>
    <w:p w14:paraId="53461472" w14:textId="77777777" w:rsidR="00083EFF" w:rsidRPr="00503991" w:rsidRDefault="00083EFF" w:rsidP="00083EFF">
      <w:pPr>
        <w:rPr>
          <w:del w:id="119" w:author="287286" w:date="2013-10-30T09:59:00Z"/>
        </w:rPr>
      </w:pPr>
    </w:p>
    <w:p w14:paraId="474AB859" w14:textId="77777777" w:rsidR="00083EFF" w:rsidRPr="00503991" w:rsidRDefault="00083EFF" w:rsidP="00083EFF"/>
    <w:p w14:paraId="188F0A6C" w14:textId="77777777" w:rsidR="00083EFF" w:rsidRDefault="00083EFF" w:rsidP="00083EFF">
      <w:pPr>
        <w:ind w:left="3402" w:hanging="3402"/>
      </w:pPr>
    </w:p>
    <w:p w14:paraId="428F8DC7" w14:textId="77777777" w:rsidR="00083EFF" w:rsidRDefault="00083EFF" w:rsidP="00083EFF">
      <w:pPr>
        <w:pStyle w:val="Nadpis1"/>
        <w:spacing w:after="360"/>
        <w:ind w:left="0" w:firstLine="0"/>
      </w:pPr>
      <w:bookmarkStart w:id="120" w:name="_Toc358961756"/>
      <w:bookmarkStart w:id="121" w:name="_Toc370849683"/>
      <w:bookmarkStart w:id="122" w:name="_Toc370046522"/>
      <w:r w:rsidRPr="00503991">
        <w:lastRenderedPageBreak/>
        <w:t>Manažerské shrnutí</w:t>
      </w:r>
      <w:bookmarkEnd w:id="120"/>
      <w:bookmarkEnd w:id="121"/>
      <w:bookmarkEnd w:id="122"/>
    </w:p>
    <w:p w14:paraId="183EDC25" w14:textId="77777777" w:rsidR="00083EFF" w:rsidRDefault="00083EFF" w:rsidP="00083EFF">
      <w:pPr>
        <w:ind w:left="2410" w:hanging="2410"/>
      </w:pPr>
      <w:r>
        <w:t>Účel PK</w:t>
      </w:r>
      <w:r>
        <w:tab/>
        <w:t>Účelem dokumentu je:</w:t>
      </w:r>
    </w:p>
    <w:p w14:paraId="3E902A8B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detailně pops</w:t>
      </w:r>
      <w:r>
        <w:t>at</w:t>
      </w:r>
      <w:r w:rsidRPr="008772ED">
        <w:t xml:space="preserve"> dodávaný </w:t>
      </w:r>
      <w:r>
        <w:t xml:space="preserve">IS NIS IZS </w:t>
      </w:r>
    </w:p>
    <w:p w14:paraId="3BBCEBB1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specifikov</w:t>
      </w:r>
      <w:r>
        <w:t>at</w:t>
      </w:r>
      <w:r w:rsidRPr="008772ED">
        <w:t xml:space="preserve"> nároky na součinnost Zadavatele</w:t>
      </w:r>
      <w:r>
        <w:t xml:space="preserve"> při instalaci a oživení</w:t>
      </w:r>
      <w:r w:rsidRPr="00D45B16">
        <w:t xml:space="preserve"> </w:t>
      </w:r>
      <w:r>
        <w:t>IS NIS IZS</w:t>
      </w:r>
    </w:p>
    <w:p w14:paraId="59AAACEE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specifikovat harmonogram dodávek</w:t>
      </w:r>
      <w:r w:rsidRPr="00D45B16">
        <w:t xml:space="preserve"> </w:t>
      </w:r>
      <w:r>
        <w:t>IS NIS IZS</w:t>
      </w:r>
    </w:p>
    <w:p w14:paraId="03B9192E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specifikov</w:t>
      </w:r>
      <w:r>
        <w:t>at</w:t>
      </w:r>
      <w:r w:rsidRPr="008772ED">
        <w:t xml:space="preserve"> požadavky na síťové přenosy ITS </w:t>
      </w:r>
      <w:r>
        <w:t xml:space="preserve">pro pokrytí funkcionality IS NIS IZS </w:t>
      </w:r>
      <w:r w:rsidRPr="008772ED">
        <w:t>včetně definování požadov</w:t>
      </w:r>
      <w:r>
        <w:t xml:space="preserve">ané formy zajištění (VPN, </w:t>
      </w:r>
      <w:proofErr w:type="spellStart"/>
      <w:r>
        <w:t>QoS</w:t>
      </w:r>
      <w:proofErr w:type="spellEnd"/>
      <w:r>
        <w:t>)</w:t>
      </w:r>
    </w:p>
    <w:p w14:paraId="6F07B0B5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 xml:space="preserve">specifikace </w:t>
      </w:r>
      <w:r w:rsidRPr="002D06CA">
        <w:t>dekompozic</w:t>
      </w:r>
      <w:r>
        <w:t>e</w:t>
      </w:r>
      <w:r w:rsidRPr="008772ED">
        <w:t xml:space="preserve"> </w:t>
      </w:r>
      <w:r>
        <w:t xml:space="preserve">IS NIS IZS </w:t>
      </w:r>
    </w:p>
    <w:p w14:paraId="1512F609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specifikace požadavků</w:t>
      </w:r>
      <w:r w:rsidRPr="008772ED">
        <w:t xml:space="preserve"> na telefonní operátory z hlediska primárního a záložních připojení</w:t>
      </w:r>
    </w:p>
    <w:p w14:paraId="13756880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v</w:t>
      </w:r>
      <w:r w:rsidRPr="008772ED">
        <w:t>yčísl</w:t>
      </w:r>
      <w:r>
        <w:t>ení</w:t>
      </w:r>
      <w:r w:rsidRPr="008772ED">
        <w:t xml:space="preserve"> náklad</w:t>
      </w:r>
      <w:r>
        <w:t>ů</w:t>
      </w:r>
      <w:r w:rsidRPr="008772ED">
        <w:t xml:space="preserve"> na provoz</w:t>
      </w:r>
      <w:r>
        <w:t xml:space="preserve"> (vč. </w:t>
      </w:r>
      <w:r w:rsidRPr="008772ED">
        <w:t>podpor</w:t>
      </w:r>
      <w:r>
        <w:t>y</w:t>
      </w:r>
      <w:r w:rsidRPr="008772ED">
        <w:t>, údr</w:t>
      </w:r>
      <w:r>
        <w:t xml:space="preserve">žby, </w:t>
      </w:r>
      <w:r w:rsidRPr="008772ED">
        <w:t>reporting</w:t>
      </w:r>
      <w:r>
        <w:t>u a monitoringu IS NIS IZS)</w:t>
      </w:r>
      <w:r w:rsidRPr="008772ED">
        <w:t>.</w:t>
      </w:r>
    </w:p>
    <w:p w14:paraId="1A36B6F1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popis zajištění systémové i objektové bezpečnosti</w:t>
      </w:r>
    </w:p>
    <w:p w14:paraId="4014F71E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specifikace možných případů havárie IS NIS IZS a způsob jejich řešení</w:t>
      </w:r>
    </w:p>
    <w:p w14:paraId="7F59233E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defin</w:t>
      </w:r>
      <w:r>
        <w:t>ice</w:t>
      </w:r>
      <w:r w:rsidRPr="008772ED">
        <w:t xml:space="preserve"> testů</w:t>
      </w:r>
      <w:r>
        <w:t xml:space="preserve"> (vč.</w:t>
      </w:r>
      <w:r w:rsidRPr="008772ED">
        <w:t xml:space="preserve"> harmonogram a způsob zajištění</w:t>
      </w:r>
      <w:r>
        <w:t>)</w:t>
      </w:r>
      <w:r w:rsidRPr="008772ED">
        <w:t xml:space="preserve"> </w:t>
      </w:r>
    </w:p>
    <w:p w14:paraId="19AA1090" w14:textId="77777777"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plán školení.</w:t>
      </w:r>
    </w:p>
    <w:p w14:paraId="2C4A34B6" w14:textId="77777777" w:rsidR="00083EFF" w:rsidRDefault="00083EFF" w:rsidP="00083EFF">
      <w:pPr>
        <w:ind w:left="2410" w:hanging="2410"/>
      </w:pPr>
      <w:r>
        <w:t>Vstupní dokumentace</w:t>
      </w:r>
      <w:r>
        <w:tab/>
        <w:t>Rámcový</w:t>
      </w:r>
      <w:r w:rsidRPr="001217FA">
        <w:t xml:space="preserve"> koncept SW řešení</w:t>
      </w:r>
      <w:r>
        <w:t xml:space="preserve"> (RK), připomínky k</w:t>
      </w:r>
      <w:r w:rsidR="00C06BD5">
        <w:t> </w:t>
      </w:r>
      <w:r>
        <w:t>PKv</w:t>
      </w:r>
      <w:r w:rsidR="00C06BD5">
        <w:t>4</w:t>
      </w:r>
      <w:r>
        <w:t>0, schválený návrh změny architektury NIS ISZ na AAA (</w:t>
      </w:r>
      <w:proofErr w:type="spellStart"/>
      <w:r>
        <w:t>active</w:t>
      </w:r>
      <w:proofErr w:type="spellEnd"/>
      <w:r>
        <w:t xml:space="preserve"> – </w:t>
      </w:r>
      <w:proofErr w:type="spellStart"/>
      <w:r>
        <w:t>active</w:t>
      </w:r>
      <w:proofErr w:type="spellEnd"/>
      <w:r>
        <w:t xml:space="preserve"> – </w:t>
      </w:r>
      <w:proofErr w:type="spellStart"/>
      <w:r>
        <w:t>active</w:t>
      </w:r>
      <w:proofErr w:type="spellEnd"/>
      <w:r>
        <w:t>).</w:t>
      </w:r>
    </w:p>
    <w:p w14:paraId="35D50023" w14:textId="77777777" w:rsidR="00083EFF" w:rsidRDefault="00083EFF" w:rsidP="00083EFF">
      <w:pPr>
        <w:ind w:left="2410" w:hanging="2410"/>
      </w:pPr>
      <w:r>
        <w:t>Navazující dokument</w:t>
      </w:r>
      <w:r>
        <w:tab/>
        <w:t>Funkční prototyp (FP)</w:t>
      </w:r>
    </w:p>
    <w:p w14:paraId="47730645" w14:textId="77777777" w:rsidR="00083EFF" w:rsidRDefault="00083EFF" w:rsidP="00083EFF">
      <w:pPr>
        <w:ind w:left="2410" w:hanging="2410"/>
      </w:pPr>
      <w:r>
        <w:t>Členění PK</w:t>
      </w:r>
      <w:r>
        <w:tab/>
        <w:t>Jednotlivé kapitoly jsou vzhledem k rozsahu zpracovány v těchto samostatných dokumentech:</w:t>
      </w:r>
      <w:r>
        <w:br/>
      </w:r>
      <w:r>
        <w:br/>
        <w:t>A. Dodávaný HW</w:t>
      </w:r>
      <w:r>
        <w:br/>
        <w:t>B. Dodávaný SW</w:t>
      </w:r>
      <w:r>
        <w:br/>
        <w:t>C. Síťová infrastruktura</w:t>
      </w:r>
      <w:r>
        <w:br/>
        <w:t>D. Harmonogram dodávek</w:t>
      </w:r>
      <w:r>
        <w:br/>
        <w:t>E. Specifikace provozu</w:t>
      </w:r>
      <w:r>
        <w:br/>
        <w:t>F. Bezpečnostní projekt</w:t>
      </w:r>
      <w:r>
        <w:br/>
        <w:t>G. Výpočet spolehlivosti</w:t>
      </w:r>
      <w:r>
        <w:br/>
        <w:t>H. Testování</w:t>
      </w:r>
      <w:r>
        <w:br/>
        <w:t>I. Školení</w:t>
      </w:r>
      <w:r>
        <w:br/>
        <w:t>J. Telefonie</w:t>
      </w:r>
    </w:p>
    <w:p w14:paraId="22C470D1" w14:textId="77777777" w:rsidR="00083EFF" w:rsidRPr="003B4FBE" w:rsidRDefault="00083EFF" w:rsidP="00083EFF">
      <w:pPr>
        <w:pStyle w:val="odstavec"/>
      </w:pPr>
    </w:p>
    <w:p w14:paraId="6528BD0B" w14:textId="77777777" w:rsidR="00C06BD5" w:rsidRPr="00D35A13" w:rsidRDefault="00C06BD5" w:rsidP="00C06BD5">
      <w:pPr>
        <w:pStyle w:val="Nadpis1"/>
        <w:ind w:left="851" w:hanging="851"/>
      </w:pPr>
      <w:bookmarkStart w:id="123" w:name="_Toc370849684"/>
      <w:bookmarkStart w:id="124" w:name="_Toc370046523"/>
      <w:r>
        <w:rPr>
          <w:lang w:val="cs-CZ"/>
        </w:rPr>
        <w:lastRenderedPageBreak/>
        <w:t>Ekonomika - investice</w:t>
      </w:r>
      <w:bookmarkEnd w:id="123"/>
      <w:bookmarkEnd w:id="124"/>
    </w:p>
    <w:p w14:paraId="66E934E6" w14:textId="77777777" w:rsidR="00C06BD5" w:rsidRDefault="00C06BD5" w:rsidP="00C06BD5"/>
    <w:p w14:paraId="1B9F3698" w14:textId="77777777" w:rsidR="00C06BD5" w:rsidRDefault="00C06BD5" w:rsidP="00C06BD5">
      <w:r>
        <w:t>V Příloze 1. je uveden</w:t>
      </w:r>
      <w:r w:rsidR="00D52D44">
        <w:t>a</w:t>
      </w:r>
      <w:r>
        <w:t xml:space="preserve"> </w:t>
      </w:r>
      <w:r w:rsidR="00D52D44">
        <w:t xml:space="preserve">kalkulace NIS IZS v členění odpovídajícím návrhu v PK </w:t>
      </w:r>
      <w:proofErr w:type="gramStart"/>
      <w:r w:rsidR="00D52D44">
        <w:t>v.50</w:t>
      </w:r>
      <w:proofErr w:type="gramEnd"/>
    </w:p>
    <w:p w14:paraId="45FE334B" w14:textId="77777777" w:rsidR="00C06BD5" w:rsidRDefault="00C06BD5" w:rsidP="00C06BD5"/>
    <w:p w14:paraId="4402A86D" w14:textId="77777777" w:rsidR="00C06BD5" w:rsidRPr="00D2022B" w:rsidRDefault="00C06BD5" w:rsidP="00C06BD5"/>
    <w:p w14:paraId="350431D1" w14:textId="77777777" w:rsidR="00083EFF" w:rsidRPr="00D35A13" w:rsidRDefault="00083EFF" w:rsidP="00083EFF">
      <w:pPr>
        <w:pStyle w:val="Nadpis1"/>
        <w:ind w:left="851" w:hanging="851"/>
      </w:pPr>
      <w:bookmarkStart w:id="125" w:name="_Toc370849685"/>
      <w:bookmarkStart w:id="126" w:name="_Toc370046524"/>
      <w:r>
        <w:lastRenderedPageBreak/>
        <w:t>Seznam zkratek a pojmů NIS IZS</w:t>
      </w:r>
      <w:bookmarkEnd w:id="125"/>
      <w:bookmarkEnd w:id="126"/>
    </w:p>
    <w:p w14:paraId="7CF7FF0E" w14:textId="77777777" w:rsidR="00083EFF" w:rsidRDefault="00083EFF" w:rsidP="00083EFF"/>
    <w:p w14:paraId="5100BE03" w14:textId="77777777" w:rsidR="00083EFF" w:rsidRDefault="00083EFF" w:rsidP="00083EFF">
      <w:r>
        <w:t xml:space="preserve">V Příloze </w:t>
      </w:r>
      <w:r w:rsidR="00D52D44">
        <w:t>2</w:t>
      </w:r>
      <w:r>
        <w:t>. je uv</w:t>
      </w:r>
      <w:r w:rsidR="00CB2F00">
        <w:t>eden seznam zkratek a pojmů</w:t>
      </w:r>
      <w:r>
        <w:t>.</w:t>
      </w:r>
    </w:p>
    <w:p w14:paraId="248651BB" w14:textId="77777777" w:rsidR="00083EFF" w:rsidRDefault="00083EFF" w:rsidP="00083EFF"/>
    <w:p w14:paraId="4FFA4834" w14:textId="77777777" w:rsidR="00083EFF" w:rsidRPr="00D2022B" w:rsidRDefault="00083EFF" w:rsidP="00083EFF"/>
    <w:sectPr w:rsidR="00083EFF" w:rsidRPr="00D2022B" w:rsidSect="00915EAE">
      <w:headerReference w:type="default" r:id="rId17"/>
      <w:footerReference w:type="default" r:id="rId18"/>
      <w:headerReference w:type="first" r:id="rId1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C709C" w14:textId="77777777" w:rsidR="00E77034" w:rsidRDefault="00E77034" w:rsidP="00953035">
      <w:r>
        <w:separator/>
      </w:r>
    </w:p>
  </w:endnote>
  <w:endnote w:type="continuationSeparator" w:id="0">
    <w:p w14:paraId="49E033E9" w14:textId="77777777" w:rsidR="00E77034" w:rsidRDefault="00E77034" w:rsidP="00953035">
      <w:r>
        <w:continuationSeparator/>
      </w:r>
    </w:p>
  </w:endnote>
  <w:endnote w:type="continuationNotice" w:id="1">
    <w:p w14:paraId="28D2E81B" w14:textId="77777777" w:rsidR="00E77034" w:rsidRDefault="00E770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D54D7" w14:textId="77777777" w:rsidR="00F93FF7" w:rsidRPr="006A2848" w:rsidRDefault="00017062" w:rsidP="00953035">
    <w:pPr>
      <w:pStyle w:val="Zpat"/>
      <w:rPr>
        <w:rFonts w:ascii="Calibri" w:hAnsi="Calibri" w:cs="Calibri"/>
        <w:color w:val="1F497D"/>
        <w:sz w:val="16"/>
        <w:szCs w:val="16"/>
      </w:rPr>
    </w:pPr>
    <w:r w:rsidRPr="00017062">
      <w:fldChar w:fldCharType="begin"/>
    </w:r>
    <w:r>
      <w:instrText xml:space="preserve"> TITLE  \* Upper  \* MERGEFORMAT </w:instrText>
    </w:r>
    <w:r w:rsidRPr="00017062">
      <w:fldChar w:fldCharType="separate"/>
    </w:r>
    <w:r w:rsidRPr="00017062">
      <w:rPr>
        <w:color w:val="1F497D"/>
        <w:sz w:val="14"/>
      </w:rPr>
      <w:t>PROVÁDĚCÍ KONCEPT SW ŘEŠENÍ</w:t>
    </w:r>
    <w:r w:rsidRPr="00017062">
      <w:rPr>
        <w:color w:val="1F497D"/>
        <w:sz w:val="14"/>
      </w:rPr>
      <w:fldChar w:fldCharType="end"/>
    </w:r>
    <w:r>
      <w:rPr>
        <w:rFonts w:ascii="Calibri" w:hAnsi="Calibri" w:cs="Calibri"/>
        <w:color w:val="1F497D"/>
        <w:sz w:val="16"/>
        <w:szCs w:val="16"/>
      </w:rPr>
      <w:t>, v</w:t>
    </w:r>
    <w:r w:rsidRPr="00017062">
      <w:rPr>
        <w:color w:val="1F497D"/>
        <w:sz w:val="14"/>
      </w:rPr>
      <w:t>erze 50</w:t>
    </w:r>
    <w:r w:rsidRPr="00017062">
      <w:rPr>
        <w:color w:val="1F497D"/>
        <w:sz w:val="14"/>
      </w:rPr>
      <w:tab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strana 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begin"/>
    </w:r>
    <w:r w:rsidR="00F93FF7" w:rsidRPr="006A2848">
      <w:rPr>
        <w:rFonts w:ascii="Calibri" w:hAnsi="Calibri" w:cs="Calibri"/>
        <w:color w:val="1F497D"/>
        <w:sz w:val="16"/>
        <w:szCs w:val="16"/>
      </w:rPr>
      <w:instrText xml:space="preserve"> PAGE  \* Arabic  \* MERGEFORMAT </w:instrTex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separate"/>
    </w:r>
    <w:r w:rsidR="006A7AA1">
      <w:rPr>
        <w:rFonts w:ascii="Calibri" w:hAnsi="Calibri" w:cs="Calibri"/>
        <w:noProof/>
        <w:color w:val="1F497D"/>
        <w:sz w:val="16"/>
        <w:szCs w:val="16"/>
      </w:rPr>
      <w:t>7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end"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 (celkem stran </w:t>
    </w:r>
    <w:fldSimple w:instr=" NUMPAGES  \* Arabic  \* MERGEFORMAT ">
      <w:r w:rsidR="006A7AA1" w:rsidRPr="006A7AA1">
        <w:rPr>
          <w:rFonts w:ascii="Calibri" w:hAnsi="Calibri" w:cs="Calibri"/>
          <w:noProof/>
          <w:color w:val="1F497D"/>
          <w:sz w:val="16"/>
          <w:szCs w:val="16"/>
        </w:rPr>
        <w:t>7</w:t>
      </w:r>
    </w:fldSimple>
    <w:r w:rsidR="00F93FF7" w:rsidRPr="006A2848">
      <w:rPr>
        <w:rFonts w:ascii="Calibri" w:hAnsi="Calibri" w:cs="Calibri"/>
        <w:color w:val="1F497D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0CEF3" w14:textId="77777777" w:rsidR="00E77034" w:rsidRDefault="00E77034" w:rsidP="00953035">
      <w:r>
        <w:separator/>
      </w:r>
    </w:p>
  </w:footnote>
  <w:footnote w:type="continuationSeparator" w:id="0">
    <w:p w14:paraId="2F5BBF78" w14:textId="77777777" w:rsidR="00E77034" w:rsidRDefault="00E77034" w:rsidP="00953035">
      <w:r>
        <w:continuationSeparator/>
      </w:r>
    </w:p>
  </w:footnote>
  <w:footnote w:type="continuationNotice" w:id="1">
    <w:p w14:paraId="7196B30D" w14:textId="77777777" w:rsidR="00E77034" w:rsidRDefault="00E770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0C17D" w14:textId="77777777" w:rsidR="00F24F43" w:rsidRDefault="00083EFF" w:rsidP="00F24F43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 wp14:anchorId="5C79149D" wp14:editId="2C18C458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0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4D3140BB" wp14:editId="758D1AD3">
          <wp:extent cx="4923790" cy="386715"/>
          <wp:effectExtent l="0" t="0" r="0" b="0"/>
          <wp:docPr id="1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FBC701" w14:textId="77777777" w:rsidR="00F93FF7" w:rsidRPr="00083EFF" w:rsidRDefault="00017062" w:rsidP="00017062">
    <w:pPr>
      <w:pStyle w:val="Zhlav"/>
      <w:tabs>
        <w:tab w:val="clear" w:pos="4536"/>
        <w:tab w:val="clear" w:pos="9072"/>
        <w:tab w:val="right" w:pos="5670"/>
      </w:tabs>
      <w:spacing w:before="120"/>
      <w:rPr>
        <w:color w:val="1F497D"/>
        <w:sz w:val="14"/>
        <w:szCs w:val="14"/>
      </w:rPr>
    </w:pPr>
    <w:r w:rsidRPr="00083EFF">
      <w:rPr>
        <w:rFonts w:cs="Calibri"/>
        <w:color w:val="1F497D"/>
        <w:sz w:val="14"/>
        <w:szCs w:val="14"/>
      </w:rPr>
      <w:t>P</w:t>
    </w:r>
    <w:r w:rsidR="00F93FF7" w:rsidRPr="00083EFF">
      <w:rPr>
        <w:rFonts w:cs="Calibri"/>
        <w:color w:val="1F497D"/>
        <w:sz w:val="14"/>
        <w:szCs w:val="14"/>
      </w:rPr>
      <w:t>rojekt Národní informační systém integrovaného záchranného systému (NIS IZS)</w:t>
    </w:r>
    <w:r w:rsidRPr="00083EFF">
      <w:rPr>
        <w:rFonts w:cs="Calibri"/>
        <w:color w:val="1F497D"/>
        <w:sz w:val="14"/>
        <w:szCs w:val="14"/>
      </w:rPr>
      <w:tab/>
    </w:r>
    <w:r w:rsidRPr="00083EFF">
      <w:rPr>
        <w:rFonts w:cs="Calibri"/>
        <w:color w:val="1F497D"/>
        <w:sz w:val="14"/>
        <w:szCs w:val="14"/>
      </w:rPr>
      <w:tab/>
    </w:r>
    <w:r w:rsidRPr="00083EFF">
      <w:rPr>
        <w:color w:val="1F497D"/>
        <w:sz w:val="14"/>
        <w:szCs w:val="14"/>
      </w:rPr>
      <w:t xml:space="preserve">Registrační číslo projektu </w:t>
    </w:r>
    <w:r w:rsidRPr="00083EFF">
      <w:rPr>
        <w:b/>
        <w:color w:val="1F497D"/>
        <w:sz w:val="14"/>
        <w:szCs w:val="14"/>
      </w:rPr>
      <w:t>CZ.1.06/3.4.00/11.07071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19E29" w14:textId="77777777" w:rsidR="00F93FF7" w:rsidRPr="00256DF4" w:rsidRDefault="00083EFF" w:rsidP="00256DF4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14B0923" wp14:editId="76AA608C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1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0146DD17" wp14:editId="169C6325">
          <wp:extent cx="4923790" cy="386715"/>
          <wp:effectExtent l="0" t="0" r="0" b="0"/>
          <wp:docPr id="2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B81"/>
    <w:multiLevelType w:val="hybridMultilevel"/>
    <w:tmpl w:val="4198BB26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756EA4"/>
    <w:multiLevelType w:val="hybridMultilevel"/>
    <w:tmpl w:val="AA5E6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7603C"/>
    <w:multiLevelType w:val="hybridMultilevel"/>
    <w:tmpl w:val="E826AA50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CC1B25"/>
    <w:multiLevelType w:val="hybridMultilevel"/>
    <w:tmpl w:val="9ECC80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C065E"/>
    <w:multiLevelType w:val="hybridMultilevel"/>
    <w:tmpl w:val="4A7AC226"/>
    <w:lvl w:ilvl="0" w:tplc="DBAE3062">
      <w:start w:val="1"/>
      <w:numFmt w:val="decimalZero"/>
      <w:pStyle w:val="Nadpis5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DA4D97"/>
    <w:multiLevelType w:val="hybridMultilevel"/>
    <w:tmpl w:val="C284F25A"/>
    <w:lvl w:ilvl="0" w:tplc="46C8D89E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7D07663"/>
    <w:multiLevelType w:val="hybridMultilevel"/>
    <w:tmpl w:val="287E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B7F60"/>
    <w:multiLevelType w:val="hybridMultilevel"/>
    <w:tmpl w:val="EABCC46E"/>
    <w:lvl w:ilvl="0" w:tplc="61042C3A">
      <w:start w:val="1"/>
      <w:numFmt w:val="decimalZero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732986"/>
    <w:multiLevelType w:val="hybridMultilevel"/>
    <w:tmpl w:val="AC4A2FA6"/>
    <w:lvl w:ilvl="0" w:tplc="96DC01BC">
      <w:start w:val="1"/>
      <w:numFmt w:val="decimal"/>
      <w:pStyle w:val="paragraf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637B9"/>
    <w:multiLevelType w:val="hybridMultilevel"/>
    <w:tmpl w:val="F53454C4"/>
    <w:lvl w:ilvl="0" w:tplc="96DC0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A742A"/>
    <w:multiLevelType w:val="singleLevel"/>
    <w:tmpl w:val="CC6254B8"/>
    <w:lvl w:ilvl="0">
      <w:start w:val="1"/>
      <w:numFmt w:val="decimal"/>
      <w:pStyle w:val="Seznamssl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5C016BEF"/>
    <w:multiLevelType w:val="hybridMultilevel"/>
    <w:tmpl w:val="22BCDA06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5F7445"/>
    <w:multiLevelType w:val="hybridMultilevel"/>
    <w:tmpl w:val="A6802460"/>
    <w:lvl w:ilvl="0" w:tplc="7E841E66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0B056A"/>
    <w:multiLevelType w:val="hybridMultilevel"/>
    <w:tmpl w:val="CC346218"/>
    <w:lvl w:ilvl="0" w:tplc="96DC0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C4B27"/>
    <w:multiLevelType w:val="hybridMultilevel"/>
    <w:tmpl w:val="DAAE01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3"/>
  </w:num>
  <w:num w:numId="11">
    <w:abstractNumId w:val="14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13"/>
  </w:num>
  <w:num w:numId="15">
    <w:abstractNumId w:val="5"/>
  </w:num>
  <w:num w:numId="16">
    <w:abstractNumId w:val="1"/>
  </w:num>
  <w:num w:numId="17">
    <w:abstractNumId w:val="6"/>
  </w:num>
  <w:num w:numId="18">
    <w:abstractNumId w:val="0"/>
  </w:num>
  <w:num w:numId="19">
    <w:abstractNumId w:val="2"/>
  </w:num>
  <w:num w:numId="20">
    <w:abstractNumId w:val="11"/>
  </w:num>
  <w:num w:numId="21">
    <w:abstractNumId w:val="9"/>
  </w:num>
  <w:num w:numId="22">
    <w:abstractNumId w:val="8"/>
  </w:num>
  <w:num w:numId="23">
    <w:abstractNumId w:val="8"/>
  </w:num>
  <w:num w:numId="24">
    <w:abstractNumId w:val="8"/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10"/>
  </w:num>
  <w:num w:numId="3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4D"/>
    <w:rsid w:val="00000181"/>
    <w:rsid w:val="00012827"/>
    <w:rsid w:val="000148FB"/>
    <w:rsid w:val="00015B6C"/>
    <w:rsid w:val="00017062"/>
    <w:rsid w:val="00021E94"/>
    <w:rsid w:val="000322F1"/>
    <w:rsid w:val="000426A8"/>
    <w:rsid w:val="000467F8"/>
    <w:rsid w:val="000471EB"/>
    <w:rsid w:val="00050FE8"/>
    <w:rsid w:val="000562F7"/>
    <w:rsid w:val="00062EBF"/>
    <w:rsid w:val="00063251"/>
    <w:rsid w:val="000740B2"/>
    <w:rsid w:val="00076333"/>
    <w:rsid w:val="00077D80"/>
    <w:rsid w:val="00081122"/>
    <w:rsid w:val="00083EFF"/>
    <w:rsid w:val="00091778"/>
    <w:rsid w:val="000A1AC1"/>
    <w:rsid w:val="000A79A4"/>
    <w:rsid w:val="000B1AC2"/>
    <w:rsid w:val="000C22B3"/>
    <w:rsid w:val="000C71CD"/>
    <w:rsid w:val="000C72B6"/>
    <w:rsid w:val="000C7FC9"/>
    <w:rsid w:val="000D6DE1"/>
    <w:rsid w:val="000E046B"/>
    <w:rsid w:val="000E13F3"/>
    <w:rsid w:val="000E2E9A"/>
    <w:rsid w:val="000E378C"/>
    <w:rsid w:val="000E40A4"/>
    <w:rsid w:val="000E4391"/>
    <w:rsid w:val="000E5AB9"/>
    <w:rsid w:val="000F0A26"/>
    <w:rsid w:val="000F1EB6"/>
    <w:rsid w:val="000F30D2"/>
    <w:rsid w:val="000F5BA1"/>
    <w:rsid w:val="00102B9A"/>
    <w:rsid w:val="00103922"/>
    <w:rsid w:val="00122DE7"/>
    <w:rsid w:val="001269FD"/>
    <w:rsid w:val="0013006C"/>
    <w:rsid w:val="00132CCB"/>
    <w:rsid w:val="001420C4"/>
    <w:rsid w:val="001426A2"/>
    <w:rsid w:val="001442AA"/>
    <w:rsid w:val="00146599"/>
    <w:rsid w:val="001528AD"/>
    <w:rsid w:val="00152F73"/>
    <w:rsid w:val="001608A2"/>
    <w:rsid w:val="00162D10"/>
    <w:rsid w:val="001658A5"/>
    <w:rsid w:val="001725A0"/>
    <w:rsid w:val="00173A97"/>
    <w:rsid w:val="00177C08"/>
    <w:rsid w:val="00181E49"/>
    <w:rsid w:val="00184A38"/>
    <w:rsid w:val="00185556"/>
    <w:rsid w:val="001858C9"/>
    <w:rsid w:val="00192865"/>
    <w:rsid w:val="001A0833"/>
    <w:rsid w:val="001A2EB0"/>
    <w:rsid w:val="001A3031"/>
    <w:rsid w:val="001B0B72"/>
    <w:rsid w:val="001C445C"/>
    <w:rsid w:val="001C50C5"/>
    <w:rsid w:val="001E2CE4"/>
    <w:rsid w:val="001E583E"/>
    <w:rsid w:val="001F4266"/>
    <w:rsid w:val="00201F41"/>
    <w:rsid w:val="002043CE"/>
    <w:rsid w:val="002046D5"/>
    <w:rsid w:val="00205AFE"/>
    <w:rsid w:val="00206C80"/>
    <w:rsid w:val="0022548B"/>
    <w:rsid w:val="00227D0A"/>
    <w:rsid w:val="00240039"/>
    <w:rsid w:val="0024649F"/>
    <w:rsid w:val="002564C0"/>
    <w:rsid w:val="00256DF4"/>
    <w:rsid w:val="002604C7"/>
    <w:rsid w:val="002631B5"/>
    <w:rsid w:val="00264BA5"/>
    <w:rsid w:val="0026510D"/>
    <w:rsid w:val="00272D32"/>
    <w:rsid w:val="0027438F"/>
    <w:rsid w:val="00274B78"/>
    <w:rsid w:val="00280B83"/>
    <w:rsid w:val="00285269"/>
    <w:rsid w:val="00287528"/>
    <w:rsid w:val="002A22B8"/>
    <w:rsid w:val="002A46C3"/>
    <w:rsid w:val="002A5D28"/>
    <w:rsid w:val="002B27CC"/>
    <w:rsid w:val="002B3090"/>
    <w:rsid w:val="002B761F"/>
    <w:rsid w:val="002C5265"/>
    <w:rsid w:val="002C5532"/>
    <w:rsid w:val="002D174F"/>
    <w:rsid w:val="002D46D1"/>
    <w:rsid w:val="002E4175"/>
    <w:rsid w:val="002E786E"/>
    <w:rsid w:val="002F03A9"/>
    <w:rsid w:val="003017B6"/>
    <w:rsid w:val="003052DD"/>
    <w:rsid w:val="00317CE2"/>
    <w:rsid w:val="00323A20"/>
    <w:rsid w:val="00334743"/>
    <w:rsid w:val="00335740"/>
    <w:rsid w:val="00337518"/>
    <w:rsid w:val="0033762E"/>
    <w:rsid w:val="00342E2E"/>
    <w:rsid w:val="003474A5"/>
    <w:rsid w:val="00350863"/>
    <w:rsid w:val="003527D0"/>
    <w:rsid w:val="00356D3D"/>
    <w:rsid w:val="00370842"/>
    <w:rsid w:val="00382CE3"/>
    <w:rsid w:val="003851D9"/>
    <w:rsid w:val="00385728"/>
    <w:rsid w:val="00390849"/>
    <w:rsid w:val="003945D4"/>
    <w:rsid w:val="003968CC"/>
    <w:rsid w:val="003A1464"/>
    <w:rsid w:val="003B5CBE"/>
    <w:rsid w:val="003C58E1"/>
    <w:rsid w:val="003C6349"/>
    <w:rsid w:val="003D0E55"/>
    <w:rsid w:val="003D746D"/>
    <w:rsid w:val="003E64E9"/>
    <w:rsid w:val="003F26BE"/>
    <w:rsid w:val="003F3B03"/>
    <w:rsid w:val="003F4D07"/>
    <w:rsid w:val="003F58DA"/>
    <w:rsid w:val="003F6357"/>
    <w:rsid w:val="004061E9"/>
    <w:rsid w:val="004141A8"/>
    <w:rsid w:val="00417A05"/>
    <w:rsid w:val="00426105"/>
    <w:rsid w:val="00442C6A"/>
    <w:rsid w:val="00443076"/>
    <w:rsid w:val="00443775"/>
    <w:rsid w:val="004442D6"/>
    <w:rsid w:val="00454130"/>
    <w:rsid w:val="00461ECC"/>
    <w:rsid w:val="00465BB4"/>
    <w:rsid w:val="00467D40"/>
    <w:rsid w:val="00470047"/>
    <w:rsid w:val="00484992"/>
    <w:rsid w:val="00490370"/>
    <w:rsid w:val="004A26DC"/>
    <w:rsid w:val="004B4151"/>
    <w:rsid w:val="004C0E74"/>
    <w:rsid w:val="004C58DE"/>
    <w:rsid w:val="004D4C33"/>
    <w:rsid w:val="004D6026"/>
    <w:rsid w:val="004E16F4"/>
    <w:rsid w:val="004F65F9"/>
    <w:rsid w:val="00500E34"/>
    <w:rsid w:val="00503D3C"/>
    <w:rsid w:val="00515A91"/>
    <w:rsid w:val="005168E3"/>
    <w:rsid w:val="0052184B"/>
    <w:rsid w:val="00525992"/>
    <w:rsid w:val="005353B1"/>
    <w:rsid w:val="00544110"/>
    <w:rsid w:val="00553AF0"/>
    <w:rsid w:val="00555FD5"/>
    <w:rsid w:val="00557829"/>
    <w:rsid w:val="00564A16"/>
    <w:rsid w:val="00565E48"/>
    <w:rsid w:val="00574B1A"/>
    <w:rsid w:val="00581A2C"/>
    <w:rsid w:val="00583528"/>
    <w:rsid w:val="00586566"/>
    <w:rsid w:val="00590735"/>
    <w:rsid w:val="00590B9D"/>
    <w:rsid w:val="0059527D"/>
    <w:rsid w:val="005A17AE"/>
    <w:rsid w:val="005A20EE"/>
    <w:rsid w:val="005B3BAB"/>
    <w:rsid w:val="005B45F5"/>
    <w:rsid w:val="005B4BC0"/>
    <w:rsid w:val="005B6BDA"/>
    <w:rsid w:val="005C0742"/>
    <w:rsid w:val="005C3057"/>
    <w:rsid w:val="005D530E"/>
    <w:rsid w:val="005D6D57"/>
    <w:rsid w:val="005D79AD"/>
    <w:rsid w:val="005F03C3"/>
    <w:rsid w:val="00601F6C"/>
    <w:rsid w:val="00615158"/>
    <w:rsid w:val="00615B61"/>
    <w:rsid w:val="006219E7"/>
    <w:rsid w:val="00623A5F"/>
    <w:rsid w:val="006347C9"/>
    <w:rsid w:val="00637D1E"/>
    <w:rsid w:val="00643F86"/>
    <w:rsid w:val="00660E0A"/>
    <w:rsid w:val="00663032"/>
    <w:rsid w:val="006650CC"/>
    <w:rsid w:val="00670D8D"/>
    <w:rsid w:val="00677521"/>
    <w:rsid w:val="006963CC"/>
    <w:rsid w:val="00696D83"/>
    <w:rsid w:val="006A23C7"/>
    <w:rsid w:val="006A2848"/>
    <w:rsid w:val="006A3B69"/>
    <w:rsid w:val="006A52C7"/>
    <w:rsid w:val="006A7987"/>
    <w:rsid w:val="006A7AA1"/>
    <w:rsid w:val="006B779B"/>
    <w:rsid w:val="006C221D"/>
    <w:rsid w:val="006C508E"/>
    <w:rsid w:val="006D2F84"/>
    <w:rsid w:val="006D3736"/>
    <w:rsid w:val="006D3E5A"/>
    <w:rsid w:val="006E2035"/>
    <w:rsid w:val="006E6FFE"/>
    <w:rsid w:val="006F2F91"/>
    <w:rsid w:val="006F5E74"/>
    <w:rsid w:val="006F6835"/>
    <w:rsid w:val="00702796"/>
    <w:rsid w:val="00707096"/>
    <w:rsid w:val="00707162"/>
    <w:rsid w:val="00710117"/>
    <w:rsid w:val="007102F2"/>
    <w:rsid w:val="00710A75"/>
    <w:rsid w:val="00716143"/>
    <w:rsid w:val="0072484D"/>
    <w:rsid w:val="007249EA"/>
    <w:rsid w:val="0072545F"/>
    <w:rsid w:val="00730E57"/>
    <w:rsid w:val="0073313D"/>
    <w:rsid w:val="007537B6"/>
    <w:rsid w:val="00755718"/>
    <w:rsid w:val="00763DDD"/>
    <w:rsid w:val="00776DF4"/>
    <w:rsid w:val="00780CC6"/>
    <w:rsid w:val="00783085"/>
    <w:rsid w:val="00786418"/>
    <w:rsid w:val="007A1469"/>
    <w:rsid w:val="007A1508"/>
    <w:rsid w:val="007A249C"/>
    <w:rsid w:val="007A6F32"/>
    <w:rsid w:val="007C2963"/>
    <w:rsid w:val="007C7B0F"/>
    <w:rsid w:val="007D0F7B"/>
    <w:rsid w:val="007D7FCE"/>
    <w:rsid w:val="007E2A42"/>
    <w:rsid w:val="007F5C8E"/>
    <w:rsid w:val="0080516F"/>
    <w:rsid w:val="0080571E"/>
    <w:rsid w:val="00807E88"/>
    <w:rsid w:val="008162AE"/>
    <w:rsid w:val="008165EE"/>
    <w:rsid w:val="00816B2F"/>
    <w:rsid w:val="00817570"/>
    <w:rsid w:val="00817E96"/>
    <w:rsid w:val="008272C3"/>
    <w:rsid w:val="00827ABF"/>
    <w:rsid w:val="0083253F"/>
    <w:rsid w:val="008365E8"/>
    <w:rsid w:val="00850CAA"/>
    <w:rsid w:val="008533BB"/>
    <w:rsid w:val="00876A9C"/>
    <w:rsid w:val="008868F8"/>
    <w:rsid w:val="00895459"/>
    <w:rsid w:val="008A331A"/>
    <w:rsid w:val="008A490D"/>
    <w:rsid w:val="008B01AA"/>
    <w:rsid w:val="008B0834"/>
    <w:rsid w:val="008B6A03"/>
    <w:rsid w:val="008B6AEF"/>
    <w:rsid w:val="008B75DE"/>
    <w:rsid w:val="008C138A"/>
    <w:rsid w:val="008C49DA"/>
    <w:rsid w:val="008C639A"/>
    <w:rsid w:val="008C655E"/>
    <w:rsid w:val="008D2F20"/>
    <w:rsid w:val="008D3AC0"/>
    <w:rsid w:val="008D4AB4"/>
    <w:rsid w:val="008D7D0E"/>
    <w:rsid w:val="008E2A00"/>
    <w:rsid w:val="008E5D32"/>
    <w:rsid w:val="008F7FB2"/>
    <w:rsid w:val="00915EAE"/>
    <w:rsid w:val="009253F3"/>
    <w:rsid w:val="00931504"/>
    <w:rsid w:val="00935A05"/>
    <w:rsid w:val="00940712"/>
    <w:rsid w:val="00953035"/>
    <w:rsid w:val="00954520"/>
    <w:rsid w:val="00956801"/>
    <w:rsid w:val="0096215B"/>
    <w:rsid w:val="009634AE"/>
    <w:rsid w:val="00963C00"/>
    <w:rsid w:val="009648B0"/>
    <w:rsid w:val="00973E36"/>
    <w:rsid w:val="009750E5"/>
    <w:rsid w:val="009911D8"/>
    <w:rsid w:val="009919DB"/>
    <w:rsid w:val="00992DC3"/>
    <w:rsid w:val="0099327A"/>
    <w:rsid w:val="009A3640"/>
    <w:rsid w:val="009B5793"/>
    <w:rsid w:val="009D0E3C"/>
    <w:rsid w:val="009D4934"/>
    <w:rsid w:val="009E1B68"/>
    <w:rsid w:val="00A0579E"/>
    <w:rsid w:val="00A05878"/>
    <w:rsid w:val="00A13530"/>
    <w:rsid w:val="00A15CCB"/>
    <w:rsid w:val="00A200C4"/>
    <w:rsid w:val="00A31FF7"/>
    <w:rsid w:val="00A4492E"/>
    <w:rsid w:val="00A454A0"/>
    <w:rsid w:val="00A552C7"/>
    <w:rsid w:val="00A66919"/>
    <w:rsid w:val="00A705E2"/>
    <w:rsid w:val="00A74698"/>
    <w:rsid w:val="00A81D2E"/>
    <w:rsid w:val="00A85114"/>
    <w:rsid w:val="00A87E22"/>
    <w:rsid w:val="00A97FD4"/>
    <w:rsid w:val="00AA42E9"/>
    <w:rsid w:val="00AA7BF5"/>
    <w:rsid w:val="00AB025A"/>
    <w:rsid w:val="00AB2952"/>
    <w:rsid w:val="00AB3622"/>
    <w:rsid w:val="00AB3795"/>
    <w:rsid w:val="00AC0D9C"/>
    <w:rsid w:val="00AC21C2"/>
    <w:rsid w:val="00AC2DDB"/>
    <w:rsid w:val="00AD055F"/>
    <w:rsid w:val="00AD2B0F"/>
    <w:rsid w:val="00AD2C13"/>
    <w:rsid w:val="00AE36A9"/>
    <w:rsid w:val="00AF3D76"/>
    <w:rsid w:val="00AF4167"/>
    <w:rsid w:val="00AF4C3B"/>
    <w:rsid w:val="00B10019"/>
    <w:rsid w:val="00B122AC"/>
    <w:rsid w:val="00B15D51"/>
    <w:rsid w:val="00B15FD3"/>
    <w:rsid w:val="00B16045"/>
    <w:rsid w:val="00B1618D"/>
    <w:rsid w:val="00B21588"/>
    <w:rsid w:val="00B228B8"/>
    <w:rsid w:val="00B23476"/>
    <w:rsid w:val="00B23FC3"/>
    <w:rsid w:val="00B4586E"/>
    <w:rsid w:val="00B60082"/>
    <w:rsid w:val="00B6431D"/>
    <w:rsid w:val="00B67C44"/>
    <w:rsid w:val="00B732B4"/>
    <w:rsid w:val="00B917D3"/>
    <w:rsid w:val="00B942D8"/>
    <w:rsid w:val="00B976BA"/>
    <w:rsid w:val="00BA13A8"/>
    <w:rsid w:val="00BA1A4E"/>
    <w:rsid w:val="00BA402C"/>
    <w:rsid w:val="00BA4184"/>
    <w:rsid w:val="00BA4A4E"/>
    <w:rsid w:val="00BA70C1"/>
    <w:rsid w:val="00BC0B79"/>
    <w:rsid w:val="00BC3BDC"/>
    <w:rsid w:val="00BC6EB4"/>
    <w:rsid w:val="00BC7D92"/>
    <w:rsid w:val="00BD3763"/>
    <w:rsid w:val="00BE6E1E"/>
    <w:rsid w:val="00BF049F"/>
    <w:rsid w:val="00BF1ED5"/>
    <w:rsid w:val="00BF59A7"/>
    <w:rsid w:val="00C00C49"/>
    <w:rsid w:val="00C060E1"/>
    <w:rsid w:val="00C06BD5"/>
    <w:rsid w:val="00C10DC0"/>
    <w:rsid w:val="00C1266A"/>
    <w:rsid w:val="00C20209"/>
    <w:rsid w:val="00C21E11"/>
    <w:rsid w:val="00C254CD"/>
    <w:rsid w:val="00C3158C"/>
    <w:rsid w:val="00C52CA8"/>
    <w:rsid w:val="00C66E6F"/>
    <w:rsid w:val="00C7048B"/>
    <w:rsid w:val="00C74D7A"/>
    <w:rsid w:val="00C85F76"/>
    <w:rsid w:val="00C91A07"/>
    <w:rsid w:val="00C93730"/>
    <w:rsid w:val="00CA0CC4"/>
    <w:rsid w:val="00CA3E0E"/>
    <w:rsid w:val="00CA6FDF"/>
    <w:rsid w:val="00CA76B4"/>
    <w:rsid w:val="00CB2F00"/>
    <w:rsid w:val="00CB3B52"/>
    <w:rsid w:val="00CB3B7F"/>
    <w:rsid w:val="00CC3C2A"/>
    <w:rsid w:val="00CD0DD2"/>
    <w:rsid w:val="00D06334"/>
    <w:rsid w:val="00D136B4"/>
    <w:rsid w:val="00D14443"/>
    <w:rsid w:val="00D1527D"/>
    <w:rsid w:val="00D249F6"/>
    <w:rsid w:val="00D31A8A"/>
    <w:rsid w:val="00D34EAF"/>
    <w:rsid w:val="00D35C7C"/>
    <w:rsid w:val="00D376C1"/>
    <w:rsid w:val="00D470DE"/>
    <w:rsid w:val="00D52D44"/>
    <w:rsid w:val="00D67D7B"/>
    <w:rsid w:val="00D71618"/>
    <w:rsid w:val="00D8017F"/>
    <w:rsid w:val="00D83D62"/>
    <w:rsid w:val="00D936CE"/>
    <w:rsid w:val="00D94063"/>
    <w:rsid w:val="00DA3099"/>
    <w:rsid w:val="00DA464E"/>
    <w:rsid w:val="00DB3480"/>
    <w:rsid w:val="00DB5B25"/>
    <w:rsid w:val="00DC3873"/>
    <w:rsid w:val="00DC5B4F"/>
    <w:rsid w:val="00DC639A"/>
    <w:rsid w:val="00DD1AF2"/>
    <w:rsid w:val="00DD3799"/>
    <w:rsid w:val="00DD3BDE"/>
    <w:rsid w:val="00DE44E9"/>
    <w:rsid w:val="00DF0175"/>
    <w:rsid w:val="00DF02E2"/>
    <w:rsid w:val="00DF3980"/>
    <w:rsid w:val="00E04E6B"/>
    <w:rsid w:val="00E06FC6"/>
    <w:rsid w:val="00E12471"/>
    <w:rsid w:val="00E13126"/>
    <w:rsid w:val="00E13857"/>
    <w:rsid w:val="00E152C5"/>
    <w:rsid w:val="00E15B8C"/>
    <w:rsid w:val="00E178C5"/>
    <w:rsid w:val="00E23E83"/>
    <w:rsid w:val="00E32128"/>
    <w:rsid w:val="00E37D3B"/>
    <w:rsid w:val="00E47BEE"/>
    <w:rsid w:val="00E50F2F"/>
    <w:rsid w:val="00E510B2"/>
    <w:rsid w:val="00E51F29"/>
    <w:rsid w:val="00E648D7"/>
    <w:rsid w:val="00E669B3"/>
    <w:rsid w:val="00E7106A"/>
    <w:rsid w:val="00E73357"/>
    <w:rsid w:val="00E74352"/>
    <w:rsid w:val="00E77034"/>
    <w:rsid w:val="00E81272"/>
    <w:rsid w:val="00E86AB3"/>
    <w:rsid w:val="00E970CE"/>
    <w:rsid w:val="00EA0531"/>
    <w:rsid w:val="00EA3B31"/>
    <w:rsid w:val="00EA66C8"/>
    <w:rsid w:val="00EA6B02"/>
    <w:rsid w:val="00EB56BC"/>
    <w:rsid w:val="00EB6AE7"/>
    <w:rsid w:val="00EC2922"/>
    <w:rsid w:val="00EC6B7C"/>
    <w:rsid w:val="00EC6EB4"/>
    <w:rsid w:val="00ED105C"/>
    <w:rsid w:val="00ED116D"/>
    <w:rsid w:val="00EF0938"/>
    <w:rsid w:val="00EF5ED8"/>
    <w:rsid w:val="00F02BE3"/>
    <w:rsid w:val="00F107F0"/>
    <w:rsid w:val="00F110C5"/>
    <w:rsid w:val="00F16190"/>
    <w:rsid w:val="00F24E3A"/>
    <w:rsid w:val="00F24F43"/>
    <w:rsid w:val="00F353F7"/>
    <w:rsid w:val="00F366E9"/>
    <w:rsid w:val="00F42033"/>
    <w:rsid w:val="00F43545"/>
    <w:rsid w:val="00F469D2"/>
    <w:rsid w:val="00F51A58"/>
    <w:rsid w:val="00F538EB"/>
    <w:rsid w:val="00F53A79"/>
    <w:rsid w:val="00F62B4A"/>
    <w:rsid w:val="00F657AF"/>
    <w:rsid w:val="00F82FAB"/>
    <w:rsid w:val="00F86010"/>
    <w:rsid w:val="00F8772A"/>
    <w:rsid w:val="00F93FF7"/>
    <w:rsid w:val="00FA0FFB"/>
    <w:rsid w:val="00FB082E"/>
    <w:rsid w:val="00FB260B"/>
    <w:rsid w:val="00FE6B78"/>
    <w:rsid w:val="00FF2D1B"/>
    <w:rsid w:val="00FF7A0B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 w:cs="Times New Roman"/>
      <w:b/>
      <w:bCs/>
      <w:color w:val="365F91"/>
      <w:sz w:val="44"/>
      <w:szCs w:val="28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 w:cs="Times New Roman"/>
      <w:color w:val="243F60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basedOn w:val="Normln"/>
    <w:next w:val="Normln"/>
    <w:uiPriority w:val="35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5"/>
      </w:numPr>
      <w:spacing w:before="240"/>
      <w:contextualSpacing w:val="0"/>
    </w:pPr>
  </w:style>
  <w:style w:type="character" w:customStyle="1" w:styleId="OdstavecseseznamemChar">
    <w:name w:val="Odstavec se seznamem Char"/>
    <w:link w:val="Odstavecseseznamem"/>
    <w:uiPriority w:val="34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paragraph" w:customStyle="1" w:styleId="odstavec">
    <w:name w:val="odstavec"/>
    <w:basedOn w:val="Normln"/>
    <w:link w:val="odstavecChar"/>
    <w:qFormat/>
    <w:rsid w:val="00083EFF"/>
    <w:pPr>
      <w:spacing w:after="120"/>
      <w:ind w:left="851"/>
    </w:pPr>
  </w:style>
  <w:style w:type="character" w:customStyle="1" w:styleId="odstavecChar">
    <w:name w:val="odstavec Char"/>
    <w:link w:val="odstavec"/>
    <w:rsid w:val="00083EFF"/>
    <w:rPr>
      <w:rFonts w:ascii="Cambria" w:hAnsi="Cambria"/>
      <w:color w:val="262626"/>
      <w:sz w:val="22"/>
      <w:szCs w:val="22"/>
      <w:lang w:eastAsia="en-US"/>
    </w:rPr>
  </w:style>
  <w:style w:type="paragraph" w:customStyle="1" w:styleId="Seznamssly">
    <w:name w:val="Seznam s čísly"/>
    <w:basedOn w:val="Normln"/>
    <w:uiPriority w:val="99"/>
    <w:qFormat/>
    <w:rsid w:val="00083EFF"/>
    <w:pPr>
      <w:numPr>
        <w:numId w:val="30"/>
      </w:numPr>
      <w:spacing w:after="0" w:line="240" w:lineRule="auto"/>
    </w:pPr>
    <w:rPr>
      <w:rFonts w:ascii="Arial" w:eastAsia="Times New Roman" w:hAnsi="Arial"/>
      <w:color w:val="auto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 w:cs="Times New Roman"/>
      <w:b/>
      <w:bCs/>
      <w:color w:val="365F91"/>
      <w:sz w:val="44"/>
      <w:szCs w:val="28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 w:cs="Times New Roman"/>
      <w:color w:val="243F60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basedOn w:val="Normln"/>
    <w:next w:val="Normln"/>
    <w:uiPriority w:val="35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5"/>
      </w:numPr>
      <w:spacing w:before="240"/>
      <w:contextualSpacing w:val="0"/>
    </w:pPr>
  </w:style>
  <w:style w:type="character" w:customStyle="1" w:styleId="OdstavecseseznamemChar">
    <w:name w:val="Odstavec se seznamem Char"/>
    <w:link w:val="Odstavecseseznamem"/>
    <w:uiPriority w:val="34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paragraph" w:customStyle="1" w:styleId="odstavec">
    <w:name w:val="odstavec"/>
    <w:basedOn w:val="Normln"/>
    <w:link w:val="odstavecChar"/>
    <w:qFormat/>
    <w:rsid w:val="00083EFF"/>
    <w:pPr>
      <w:spacing w:after="120"/>
      <w:ind w:left="851"/>
    </w:pPr>
  </w:style>
  <w:style w:type="character" w:customStyle="1" w:styleId="odstavecChar">
    <w:name w:val="odstavec Char"/>
    <w:link w:val="odstavec"/>
    <w:rsid w:val="00083EFF"/>
    <w:rPr>
      <w:rFonts w:ascii="Cambria" w:hAnsi="Cambria"/>
      <w:color w:val="262626"/>
      <w:sz w:val="22"/>
      <w:szCs w:val="22"/>
      <w:lang w:eastAsia="en-US"/>
    </w:rPr>
  </w:style>
  <w:style w:type="paragraph" w:customStyle="1" w:styleId="Seznamssly">
    <w:name w:val="Seznam s čísly"/>
    <w:basedOn w:val="Normln"/>
    <w:uiPriority w:val="99"/>
    <w:qFormat/>
    <w:rsid w:val="00083EFF"/>
    <w:pPr>
      <w:numPr>
        <w:numId w:val="30"/>
      </w:numPr>
      <w:spacing w:after="0" w:line="240" w:lineRule="auto"/>
    </w:pPr>
    <w:rPr>
      <w:rFonts w:ascii="Arial" w:eastAsia="Times New Roman" w:hAnsi="Arial"/>
      <w:color w:val="auto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microsoft.com/office/2007/relationships/stylesWithEffects" Target="stylesWithEffec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10" Type="http://schemas.openxmlformats.org/officeDocument/2006/relationships/numbering" Target="numbering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F7D37E190D8F499647E67241640741" ma:contentTypeVersion="0" ma:contentTypeDescription="Vytvoří nový dokument" ma:contentTypeScope="" ma:versionID="f25b39cc588040d93587044b45dd9f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a946ae11b9d955a35138457de55997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FA3BC-FD3A-4874-8F19-48B9DD4B3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BF3BE-E8D4-49FC-B35C-D9E705526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28238B-7328-481F-8361-C22B1AAFF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5D316A-FE9D-43CF-A578-43EB902020E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FDD3D9-78A3-46B9-ABF8-2812B330D25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6191AC1-02C8-42FE-BD36-F2D6808B3D7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F58E5C0-0610-412B-B657-CBEF403CEFB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44C8C61-4E97-4FAC-8D70-29AD52EA7FC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E954C29-E636-4678-8564-C5FC243C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Rektorys Petr Ing.</dc:creator>
  <cp:keywords>RČP CZ.1.06/3.4.00/11.07071</cp:keywords>
  <cp:lastModifiedBy>287286</cp:lastModifiedBy>
  <cp:revision>1</cp:revision>
  <cp:lastPrinted>2013-02-08T12:58:00Z</cp:lastPrinted>
  <dcterms:created xsi:type="dcterms:W3CDTF">2013-10-20T13:54:00Z</dcterms:created>
  <dcterms:modified xsi:type="dcterms:W3CDTF">2013-10-30T09:00:00Z</dcterms:modified>
  <cp:category>Výzva k jednání MV-GŘ HZS s GD ze dne 12/11/2012 č. j. MV-106483-7/PO-PSM-2012</cp:category>
</cp:coreProperties>
</file>