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EF6785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>
        <w:rPr>
          <w:rFonts w:ascii="Calibri" w:hAnsi="Calibri" w:cs="Arial"/>
          <w:b/>
          <w:bCs/>
          <w:sz w:val="32"/>
          <w:szCs w:val="32"/>
        </w:rPr>
        <w:t>Laboratorní přístrojové vybavení 2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8458DA">
        <w:rPr>
          <w:rFonts w:asciiTheme="minorHAnsi" w:hAnsiTheme="minorHAnsi" w:cs="Arial"/>
          <w:bCs/>
        </w:rPr>
        <w:t>1</w:t>
      </w:r>
      <w:r w:rsidR="009E5366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>veřejné zakázky</w:t>
      </w:r>
    </w:p>
    <w:p w:rsidR="00BE2F18" w:rsidRPr="00BE2F18" w:rsidRDefault="008458DA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Hemokultivační systém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8458D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Hemokultivační systém (1 ks Odd. klinické mikrobiologie Litomyšl)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8458DA" w:rsidRPr="00C10A7D" w:rsidTr="00866000">
        <w:tc>
          <w:tcPr>
            <w:tcW w:w="4536" w:type="dxa"/>
          </w:tcPr>
          <w:p w:rsidR="008458DA" w:rsidRPr="00A10EE2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A10EE2">
              <w:rPr>
                <w:rFonts w:asciiTheme="minorHAnsi" w:hAnsiTheme="minorHAnsi"/>
                <w:szCs w:val="22"/>
              </w:rPr>
              <w:t>plně automatický hemokultivační systém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funkce kontinuálního monitorováním růstu bakterií v hemokultivačních lahvičkách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vizuální a zvuková signalizace pozitivního nálezu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kapacita hemokultivačního systému minimálně 120 paralelně kultivovatelných vzorků hemokultur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možnost budoucího rozšíření kapacity hemokultivačního systému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rPr>
          <w:trHeight w:val="677"/>
        </w:trPr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 xml:space="preserve">funkce individuálního nastavení rozdílných inkubačních dob pro každou hemokultivační lahvičku (například 5 až 7 dní pro aerobní a </w:t>
            </w:r>
            <w:r w:rsidRPr="008458DA">
              <w:rPr>
                <w:rFonts w:asciiTheme="minorHAnsi" w:hAnsiTheme="minorHAnsi"/>
                <w:szCs w:val="22"/>
              </w:rPr>
              <w:lastRenderedPageBreak/>
              <w:t>anaerobní bakterie, 14 dní pro kultivaci kvasinek a plísní, apod.)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C10A7D" w:rsidTr="00AA4ABA">
        <w:tc>
          <w:tcPr>
            <w:tcW w:w="4536" w:type="dxa"/>
          </w:tcPr>
          <w:p w:rsidR="008458DA" w:rsidRPr="008458DA" w:rsidRDefault="008458DA" w:rsidP="008458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458DA">
              <w:rPr>
                <w:rFonts w:asciiTheme="minorHAnsi" w:hAnsiTheme="minorHAnsi" w:cs="Arial"/>
                <w:sz w:val="22"/>
                <w:szCs w:val="22"/>
              </w:rPr>
              <w:t xml:space="preserve">Systém </w:t>
            </w:r>
            <w:r w:rsidR="00404278">
              <w:rPr>
                <w:rFonts w:asciiTheme="minorHAnsi" w:hAnsiTheme="minorHAnsi" w:cs="Arial"/>
                <w:sz w:val="22"/>
                <w:szCs w:val="22"/>
              </w:rPr>
              <w:t>musí být vhodný pro: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C10A7D" w:rsidTr="00AA4ABA">
        <w:tc>
          <w:tcPr>
            <w:tcW w:w="4536" w:type="dxa"/>
          </w:tcPr>
          <w:p w:rsidR="00404278" w:rsidRPr="00404278" w:rsidRDefault="00404278" w:rsidP="00404278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04278">
              <w:rPr>
                <w:rFonts w:asciiTheme="minorHAnsi" w:hAnsiTheme="minorHAnsi" w:cs="Arial"/>
                <w:sz w:val="22"/>
                <w:szCs w:val="22"/>
              </w:rPr>
              <w:t>Kultivaci hemokultur</w:t>
            </w:r>
          </w:p>
        </w:tc>
        <w:tc>
          <w:tcPr>
            <w:tcW w:w="1276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C10A7D" w:rsidTr="00AA4ABA">
        <w:tc>
          <w:tcPr>
            <w:tcW w:w="4536" w:type="dxa"/>
          </w:tcPr>
          <w:p w:rsidR="00404278" w:rsidRPr="00404278" w:rsidRDefault="00404278" w:rsidP="00404278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04278">
              <w:rPr>
                <w:rFonts w:asciiTheme="minorHAnsi" w:hAnsiTheme="minorHAnsi" w:cs="Arial"/>
                <w:sz w:val="22"/>
                <w:szCs w:val="22"/>
              </w:rPr>
              <w:t>Kultivaci ostatních primárně sterilních tělních tekutin</w:t>
            </w:r>
          </w:p>
        </w:tc>
        <w:tc>
          <w:tcPr>
            <w:tcW w:w="1276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C10A7D" w:rsidTr="00AA4ABA">
        <w:tc>
          <w:tcPr>
            <w:tcW w:w="4536" w:type="dxa"/>
          </w:tcPr>
          <w:p w:rsidR="00404278" w:rsidRPr="00404278" w:rsidRDefault="00404278" w:rsidP="00404278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04278">
              <w:rPr>
                <w:rFonts w:asciiTheme="minorHAnsi" w:hAnsiTheme="minorHAnsi" w:cs="Arial"/>
                <w:sz w:val="22"/>
                <w:szCs w:val="22"/>
              </w:rPr>
              <w:t>Testování sterility dalších tekutin (např. krevních přípravků)</w:t>
            </w:r>
          </w:p>
        </w:tc>
        <w:tc>
          <w:tcPr>
            <w:tcW w:w="1276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C10A7D" w:rsidTr="00AA4ABA">
        <w:tc>
          <w:tcPr>
            <w:tcW w:w="4536" w:type="dxa"/>
          </w:tcPr>
          <w:p w:rsidR="00404278" w:rsidRPr="00404278" w:rsidRDefault="00404278" w:rsidP="00404278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04278">
              <w:rPr>
                <w:rFonts w:asciiTheme="minorHAnsi" w:hAnsiTheme="minorHAnsi" w:cs="Arial"/>
                <w:sz w:val="22"/>
                <w:szCs w:val="22"/>
              </w:rPr>
              <w:t>Průkaz mikrobů v pevných vzorcích po jejich homogenizaci (tkáň, chrupavka, chlopenní vegetace)</w:t>
            </w:r>
          </w:p>
        </w:tc>
        <w:tc>
          <w:tcPr>
            <w:tcW w:w="1276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C10A7D" w:rsidTr="00AA4ABA">
        <w:tc>
          <w:tcPr>
            <w:tcW w:w="4536" w:type="dxa"/>
          </w:tcPr>
          <w:p w:rsidR="00404278" w:rsidRPr="00404278" w:rsidRDefault="00404278" w:rsidP="00404278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="Arial"/>
                <w:sz w:val="22"/>
                <w:szCs w:val="22"/>
              </w:rPr>
            </w:pPr>
            <w:del w:id="0" w:author="Andrea Bucková" w:date="2020-12-02T10:12:00Z">
              <w:r w:rsidRPr="00404278" w:rsidDel="004C346D">
                <w:rPr>
                  <w:rFonts w:asciiTheme="minorHAnsi" w:hAnsiTheme="minorHAnsi" w:cs="Arial"/>
                  <w:sz w:val="22"/>
                  <w:szCs w:val="22"/>
                </w:rPr>
                <w:delText>Průkaz mykobakterií z různých vzorků (sputum, laváž, krev)</w:delText>
              </w:r>
            </w:del>
            <w:ins w:id="1" w:author="Andrea Bucková" w:date="2020-12-02T10:12:00Z">
              <w:r w:rsidR="004C346D">
                <w:rPr>
                  <w:rFonts w:asciiTheme="minorHAnsi" w:hAnsiTheme="minorHAnsi" w:cs="Arial"/>
                  <w:sz w:val="22"/>
                  <w:szCs w:val="22"/>
                </w:rPr>
                <w:t xml:space="preserve"> Testování na průkaz mykobakterií z různých ne</w:t>
              </w:r>
            </w:ins>
            <w:ins w:id="2" w:author="Andrea Bucková" w:date="2020-12-02T10:13:00Z">
              <w:r w:rsidR="004C346D">
                <w:rPr>
                  <w:rFonts w:asciiTheme="minorHAnsi" w:hAnsiTheme="minorHAnsi" w:cs="Arial"/>
                  <w:sz w:val="22"/>
                  <w:szCs w:val="22"/>
                </w:rPr>
                <w:t>krevních vzorků</w:t>
              </w:r>
            </w:ins>
            <w:bookmarkStart w:id="3" w:name="_GoBack"/>
            <w:bookmarkEnd w:id="3"/>
          </w:p>
        </w:tc>
        <w:tc>
          <w:tcPr>
            <w:tcW w:w="1276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Pr="002476E6" w:rsidRDefault="00404278" w:rsidP="0040427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24C7F" w:rsidRPr="00C10A7D" w:rsidTr="00AA4ABA">
        <w:tc>
          <w:tcPr>
            <w:tcW w:w="4536" w:type="dxa"/>
          </w:tcPr>
          <w:p w:rsidR="00924C7F" w:rsidRPr="00335A35" w:rsidRDefault="00924C7F" w:rsidP="00924C7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5A35">
              <w:rPr>
                <w:rFonts w:asciiTheme="minorHAnsi" w:hAnsiTheme="minorHAnsi" w:cs="Arial"/>
                <w:sz w:val="22"/>
                <w:szCs w:val="22"/>
              </w:rPr>
              <w:t>Možnost inokulovat i pevné vzorky do kultivační lahvičky pro účely testování sterility jakýchkoliv tkáňových štěpů (postup musí být zvláště proškolen)</w:t>
            </w:r>
          </w:p>
        </w:tc>
        <w:tc>
          <w:tcPr>
            <w:tcW w:w="1276" w:type="dxa"/>
            <w:vAlign w:val="center"/>
          </w:tcPr>
          <w:p w:rsidR="00924C7F" w:rsidRPr="002476E6" w:rsidRDefault="00924C7F" w:rsidP="00924C7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24C7F" w:rsidRPr="002476E6" w:rsidRDefault="00924C7F" w:rsidP="00924C7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AA4ABA">
        <w:tc>
          <w:tcPr>
            <w:tcW w:w="4536" w:type="dxa"/>
          </w:tcPr>
          <w:p w:rsidR="008458DA" w:rsidRPr="004C346D" w:rsidRDefault="006049A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  <w:rPrChange w:id="4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</w:pPr>
            <w:r w:rsidRPr="004C346D">
              <w:rPr>
                <w:rFonts w:asciiTheme="minorHAnsi" w:hAnsiTheme="minorHAnsi"/>
                <w:szCs w:val="22"/>
                <w:rPrChange w:id="5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S</w:t>
            </w:r>
            <w:r w:rsidR="008458DA" w:rsidRPr="004C346D">
              <w:rPr>
                <w:rFonts w:asciiTheme="minorHAnsi" w:hAnsiTheme="minorHAnsi"/>
                <w:szCs w:val="22"/>
                <w:rPrChange w:id="6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 xml:space="preserve">potřební materiál na </w:t>
            </w:r>
            <w:r w:rsidR="00422CC5" w:rsidRPr="004C346D">
              <w:rPr>
                <w:rFonts w:asciiTheme="minorHAnsi" w:hAnsiTheme="minorHAnsi"/>
                <w:szCs w:val="22"/>
                <w:rPrChange w:id="7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4</w:t>
            </w:r>
            <w:r w:rsidR="008458DA" w:rsidRPr="004C346D">
              <w:rPr>
                <w:rFonts w:asciiTheme="minorHAnsi" w:hAnsiTheme="minorHAnsi"/>
                <w:szCs w:val="22"/>
                <w:rPrChange w:id="8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 xml:space="preserve"> </w:t>
            </w:r>
            <w:r w:rsidR="00422CC5" w:rsidRPr="004C346D">
              <w:rPr>
                <w:rFonts w:asciiTheme="minorHAnsi" w:hAnsiTheme="minorHAnsi"/>
                <w:szCs w:val="22"/>
                <w:rPrChange w:id="9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roky</w:t>
            </w:r>
            <w:r w:rsidR="008458DA" w:rsidRPr="004C346D">
              <w:rPr>
                <w:rFonts w:asciiTheme="minorHAnsi" w:hAnsiTheme="minorHAnsi"/>
                <w:szCs w:val="22"/>
                <w:rPrChange w:id="10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 xml:space="preserve"> provozu přístroje jako součást zakázky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4C346D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  <w:rPrChange w:id="11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</w:pPr>
            <w:r w:rsidRPr="004C346D">
              <w:rPr>
                <w:rFonts w:asciiTheme="minorHAnsi" w:hAnsiTheme="minorHAnsi"/>
                <w:szCs w:val="22"/>
                <w:rPrChange w:id="12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Typy kultivačních lahviček a předpokládaný roční odběr: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4C346D" w:rsidRDefault="008458DA" w:rsidP="008458DA">
            <w:pPr>
              <w:pStyle w:val="1odst"/>
              <w:numPr>
                <w:ilvl w:val="0"/>
                <w:numId w:val="22"/>
              </w:numPr>
              <w:jc w:val="left"/>
              <w:rPr>
                <w:rFonts w:asciiTheme="minorHAnsi" w:hAnsiTheme="minorHAnsi"/>
                <w:szCs w:val="22"/>
                <w:rPrChange w:id="13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</w:pPr>
            <w:r w:rsidRPr="004C346D">
              <w:rPr>
                <w:rFonts w:asciiTheme="minorHAnsi" w:hAnsiTheme="minorHAnsi"/>
                <w:szCs w:val="22"/>
                <w:rPrChange w:id="14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3 000 ks aerobních lahviček za rok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4C346D" w:rsidRDefault="008458DA" w:rsidP="008458DA">
            <w:pPr>
              <w:pStyle w:val="1odst"/>
              <w:numPr>
                <w:ilvl w:val="0"/>
                <w:numId w:val="22"/>
              </w:numPr>
              <w:jc w:val="left"/>
              <w:rPr>
                <w:rFonts w:asciiTheme="minorHAnsi" w:hAnsiTheme="minorHAnsi"/>
                <w:szCs w:val="22"/>
                <w:rPrChange w:id="15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</w:pPr>
            <w:r w:rsidRPr="004C346D">
              <w:rPr>
                <w:rFonts w:asciiTheme="minorHAnsi" w:hAnsiTheme="minorHAnsi"/>
                <w:szCs w:val="22"/>
                <w:rPrChange w:id="16" w:author="Andrea Bucková" w:date="2020-12-02T10:11:00Z">
                  <w:rPr>
                    <w:rFonts w:asciiTheme="minorHAnsi" w:hAnsiTheme="minorHAnsi"/>
                    <w:szCs w:val="22"/>
                    <w:highlight w:val="yellow"/>
                  </w:rPr>
                </w:rPrChange>
              </w:rPr>
              <w:t>3 000 ks anaerobních lahviček za rok</w:t>
            </w:r>
          </w:p>
        </w:tc>
        <w:tc>
          <w:tcPr>
            <w:tcW w:w="1276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Pr="002476E6" w:rsidRDefault="008458DA" w:rsidP="008458D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Čtečka čárových kódů</w:t>
            </w:r>
          </w:p>
        </w:tc>
        <w:tc>
          <w:tcPr>
            <w:tcW w:w="1276" w:type="dxa"/>
            <w:vAlign w:val="center"/>
          </w:tcPr>
          <w:p w:rsidR="008458DA" w:rsidRDefault="008458DA" w:rsidP="008458D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Default="008458DA" w:rsidP="008458D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8458DA" w:rsidRDefault="008458D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 w:rsidRPr="008458DA">
              <w:rPr>
                <w:rFonts w:asciiTheme="minorHAnsi" w:hAnsiTheme="minorHAnsi"/>
                <w:szCs w:val="22"/>
              </w:rPr>
              <w:t>Napojení do LIS součástí nabídky</w:t>
            </w:r>
          </w:p>
        </w:tc>
        <w:tc>
          <w:tcPr>
            <w:tcW w:w="1276" w:type="dxa"/>
            <w:vAlign w:val="center"/>
          </w:tcPr>
          <w:p w:rsidR="008458DA" w:rsidRDefault="008458DA" w:rsidP="008458D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Default="008458DA" w:rsidP="008458D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8458DA" w:rsidRDefault="006049A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Z</w:t>
            </w:r>
            <w:r w:rsidR="008458DA" w:rsidRPr="008458DA">
              <w:rPr>
                <w:rFonts w:asciiTheme="minorHAnsi" w:hAnsiTheme="minorHAnsi"/>
                <w:szCs w:val="22"/>
              </w:rPr>
              <w:t>áložní zdroj</w:t>
            </w:r>
          </w:p>
        </w:tc>
        <w:tc>
          <w:tcPr>
            <w:tcW w:w="1276" w:type="dxa"/>
            <w:vAlign w:val="center"/>
          </w:tcPr>
          <w:p w:rsidR="008458DA" w:rsidRDefault="008458DA" w:rsidP="008458D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Default="008458DA" w:rsidP="008458D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58DA" w:rsidRPr="002476E6" w:rsidTr="00866000">
        <w:tc>
          <w:tcPr>
            <w:tcW w:w="4536" w:type="dxa"/>
          </w:tcPr>
          <w:p w:rsidR="008458DA" w:rsidRPr="008458DA" w:rsidRDefault="006049AA" w:rsidP="008458DA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Ti</w:t>
            </w:r>
            <w:r w:rsidR="008458DA" w:rsidRPr="008458DA">
              <w:rPr>
                <w:rFonts w:asciiTheme="minorHAnsi" w:hAnsiTheme="minorHAnsi"/>
                <w:szCs w:val="22"/>
              </w:rPr>
              <w:t>skárna</w:t>
            </w:r>
          </w:p>
        </w:tc>
        <w:tc>
          <w:tcPr>
            <w:tcW w:w="1276" w:type="dxa"/>
            <w:vAlign w:val="center"/>
          </w:tcPr>
          <w:p w:rsidR="008458DA" w:rsidRDefault="008458DA" w:rsidP="008458D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458DA" w:rsidRDefault="008458DA" w:rsidP="008458D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2476E6" w:rsidTr="00866000">
        <w:tc>
          <w:tcPr>
            <w:tcW w:w="4536" w:type="dxa"/>
          </w:tcPr>
          <w:p w:rsidR="00404278" w:rsidRPr="008458DA" w:rsidRDefault="00404278" w:rsidP="00404278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Doprava s vynáškou do 1. patra součástí nabídky</w:t>
            </w:r>
          </w:p>
        </w:tc>
        <w:tc>
          <w:tcPr>
            <w:tcW w:w="1276" w:type="dxa"/>
            <w:vAlign w:val="center"/>
          </w:tcPr>
          <w:p w:rsidR="00404278" w:rsidRDefault="00404278" w:rsidP="0040427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4278" w:rsidRDefault="00404278" w:rsidP="0040427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4278" w:rsidRPr="002476E6" w:rsidTr="00866000">
        <w:tc>
          <w:tcPr>
            <w:tcW w:w="4536" w:type="dxa"/>
          </w:tcPr>
          <w:p w:rsidR="00404278" w:rsidRPr="008458DA" w:rsidRDefault="00404278" w:rsidP="00404278">
            <w:pPr>
              <w:pStyle w:val="1odst"/>
              <w:tabs>
                <w:tab w:val="clear" w:pos="720"/>
              </w:tabs>
              <w:ind w:left="0"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</w:t>
            </w:r>
            <w:r w:rsidRPr="008458DA">
              <w:rPr>
                <w:rFonts w:asciiTheme="minorHAnsi" w:hAnsiTheme="minorHAnsi"/>
                <w:szCs w:val="22"/>
              </w:rPr>
              <w:t xml:space="preserve">nstalace, uvedení do chodu a zaškolení obsluhy, vč. protokolárního záznamu o </w:t>
            </w:r>
            <w:r w:rsidRPr="008458DA">
              <w:rPr>
                <w:rFonts w:asciiTheme="minorHAnsi" w:hAnsiTheme="minorHAnsi"/>
                <w:szCs w:val="22"/>
              </w:rPr>
              <w:lastRenderedPageBreak/>
              <w:t>provedení těchto úkonů jako nedělitelná součást řádné dodávky</w:t>
            </w:r>
          </w:p>
        </w:tc>
        <w:tc>
          <w:tcPr>
            <w:tcW w:w="1276" w:type="dxa"/>
            <w:vAlign w:val="center"/>
          </w:tcPr>
          <w:p w:rsidR="00404278" w:rsidRDefault="00404278" w:rsidP="0040427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404278" w:rsidRDefault="00404278" w:rsidP="0040427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7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>Název projektu: „</w:t>
        </w:r>
        <w:r w:rsidR="00252F63">
          <w:rPr>
            <w:rFonts w:ascii="Calibri" w:hAnsi="Calibri" w:cs="Calibri"/>
            <w:szCs w:val="20"/>
          </w:rPr>
          <w:t>Laboratorní medicína</w:t>
        </w:r>
        <w:r w:rsidRPr="00917D48">
          <w:rPr>
            <w:rFonts w:ascii="Calibri" w:hAnsi="Calibri" w:cs="Calibri"/>
            <w:szCs w:val="20"/>
          </w:rPr>
          <w:t xml:space="preserve">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</w:t>
        </w:r>
        <w:r w:rsidR="00252F63" w:rsidRPr="00252F63">
          <w:rPr>
            <w:rFonts w:ascii="Calibri" w:hAnsi="Calibri" w:cs="Calibri"/>
            <w:szCs w:val="20"/>
          </w:rPr>
          <w:t>CZ.06.2.56/0.0/0.0./16_043/0001546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7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324B"/>
    <w:multiLevelType w:val="hybridMultilevel"/>
    <w:tmpl w:val="40C67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01D7B39"/>
    <w:multiLevelType w:val="hybridMultilevel"/>
    <w:tmpl w:val="3BFE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0ED12FD"/>
    <w:multiLevelType w:val="hybridMultilevel"/>
    <w:tmpl w:val="5B2E8B0C"/>
    <w:lvl w:ilvl="0" w:tplc="D17624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2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21"/>
  </w:num>
  <w:num w:numId="9">
    <w:abstractNumId w:val="2"/>
  </w:num>
  <w:num w:numId="10">
    <w:abstractNumId w:val="12"/>
  </w:num>
  <w:num w:numId="11">
    <w:abstractNumId w:val="11"/>
  </w:num>
  <w:num w:numId="12">
    <w:abstractNumId w:val="19"/>
  </w:num>
  <w:num w:numId="13">
    <w:abstractNumId w:val="4"/>
  </w:num>
  <w:num w:numId="14">
    <w:abstractNumId w:val="15"/>
  </w:num>
  <w:num w:numId="15">
    <w:abstractNumId w:val="18"/>
  </w:num>
  <w:num w:numId="16">
    <w:abstractNumId w:val="8"/>
  </w:num>
  <w:num w:numId="17">
    <w:abstractNumId w:val="9"/>
  </w:num>
  <w:num w:numId="18">
    <w:abstractNumId w:val="5"/>
  </w:num>
  <w:num w:numId="19">
    <w:abstractNumId w:val="13"/>
  </w:num>
  <w:num w:numId="20">
    <w:abstractNumId w:val="20"/>
  </w:num>
  <w:num w:numId="21">
    <w:abstractNumId w:val="14"/>
  </w:num>
  <w:num w:numId="22">
    <w:abstractNumId w:val="10"/>
  </w:num>
  <w:num w:numId="23">
    <w:abstractNumId w:val="17"/>
  </w:num>
  <w:num w:numId="24">
    <w:abstractNumId w:val="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a Bucková">
    <w15:presenceInfo w15:providerId="AD" w15:userId="S-1-5-21-1252967141-2710665102-2803666912-171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C55CF"/>
    <w:rsid w:val="001D1372"/>
    <w:rsid w:val="001E427D"/>
    <w:rsid w:val="001F2952"/>
    <w:rsid w:val="00205EE2"/>
    <w:rsid w:val="00214C1D"/>
    <w:rsid w:val="002476E6"/>
    <w:rsid w:val="00252F63"/>
    <w:rsid w:val="00280A80"/>
    <w:rsid w:val="002B39F1"/>
    <w:rsid w:val="002C543B"/>
    <w:rsid w:val="002C5A20"/>
    <w:rsid w:val="002D0847"/>
    <w:rsid w:val="002D4509"/>
    <w:rsid w:val="00303205"/>
    <w:rsid w:val="00335A3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04278"/>
    <w:rsid w:val="00411483"/>
    <w:rsid w:val="00422CC5"/>
    <w:rsid w:val="00426B74"/>
    <w:rsid w:val="004521F2"/>
    <w:rsid w:val="0045612A"/>
    <w:rsid w:val="00464365"/>
    <w:rsid w:val="00470C30"/>
    <w:rsid w:val="0047221C"/>
    <w:rsid w:val="00472A28"/>
    <w:rsid w:val="004838A7"/>
    <w:rsid w:val="004C346D"/>
    <w:rsid w:val="004C57F4"/>
    <w:rsid w:val="004C65DC"/>
    <w:rsid w:val="004C7980"/>
    <w:rsid w:val="004D2DB6"/>
    <w:rsid w:val="004F5479"/>
    <w:rsid w:val="004F69D1"/>
    <w:rsid w:val="00504A9F"/>
    <w:rsid w:val="00515416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49AA"/>
    <w:rsid w:val="00607DA1"/>
    <w:rsid w:val="00617AAF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16D4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458DA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24C7F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9E5366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15DB"/>
    <w:rsid w:val="00BD6D27"/>
    <w:rsid w:val="00BE2F18"/>
    <w:rsid w:val="00C04ADE"/>
    <w:rsid w:val="00C10A7D"/>
    <w:rsid w:val="00C16503"/>
    <w:rsid w:val="00C57F86"/>
    <w:rsid w:val="00C64F47"/>
    <w:rsid w:val="00C66C8A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EF6785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40ACC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1odst">
    <w:name w:val="1. odst."/>
    <w:basedOn w:val="Normln"/>
    <w:rsid w:val="008458DA"/>
    <w:pPr>
      <w:tabs>
        <w:tab w:val="num" w:pos="720"/>
      </w:tabs>
      <w:suppressAutoHyphens/>
      <w:spacing w:after="60"/>
      <w:ind w:left="720" w:hanging="720"/>
      <w:jc w:val="both"/>
    </w:pPr>
    <w:rPr>
      <w:rFonts w:ascii="Times New Roman" w:hAnsi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3037-C27E-4264-A833-616EB737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3</cp:revision>
  <dcterms:created xsi:type="dcterms:W3CDTF">2020-12-02T09:11:00Z</dcterms:created>
  <dcterms:modified xsi:type="dcterms:W3CDTF">2020-12-02T09:13:00Z</dcterms:modified>
</cp:coreProperties>
</file>